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7A8007" w14:textId="77777777" w:rsidR="006F6F5B" w:rsidRDefault="006F6F5B" w:rsidP="007408F5">
      <w:pPr>
        <w:rPr>
          <w:lang w:val="fr-FR"/>
        </w:rPr>
      </w:pPr>
      <w:bookmarkStart w:id="0" w:name="_Hlk134542990"/>
    </w:p>
    <w:p w14:paraId="4E7EBC43" w14:textId="121022FB" w:rsidR="00AC0567" w:rsidRDefault="006F6F5B" w:rsidP="009E5C0F">
      <w:pPr>
        <w:spacing w:after="0" w:line="240" w:lineRule="auto"/>
        <w:jc w:val="both"/>
        <w:rPr>
          <w:rFonts w:ascii="Times New Roman" w:hAnsi="Times New Roman" w:cs="Times New Roman"/>
          <w:b/>
          <w:bCs/>
          <w:sz w:val="24"/>
          <w:szCs w:val="24"/>
          <w:lang w:val="fr-FR"/>
        </w:rPr>
      </w:pPr>
      <w:proofErr w:type="spellStart"/>
      <w:r w:rsidRPr="002A40B5">
        <w:rPr>
          <w:rFonts w:ascii="Times New Roman" w:hAnsi="Times New Roman" w:cs="Times New Roman"/>
          <w:b/>
          <w:bCs/>
          <w:sz w:val="24"/>
          <w:szCs w:val="24"/>
          <w:lang w:val="fr-FR"/>
        </w:rPr>
        <w:t>Anexa</w:t>
      </w:r>
      <w:proofErr w:type="spellEnd"/>
      <w:r w:rsidRPr="002A40B5">
        <w:rPr>
          <w:rFonts w:ascii="Times New Roman" w:hAnsi="Times New Roman" w:cs="Times New Roman"/>
          <w:b/>
          <w:bCs/>
          <w:sz w:val="24"/>
          <w:szCs w:val="24"/>
          <w:lang w:val="fr-FR"/>
        </w:rPr>
        <w:t xml:space="preserve"> nr. 1</w:t>
      </w:r>
      <w:r w:rsidR="00BF42B5">
        <w:rPr>
          <w:rFonts w:ascii="Times New Roman" w:hAnsi="Times New Roman" w:cs="Times New Roman"/>
          <w:b/>
          <w:bCs/>
          <w:sz w:val="24"/>
          <w:szCs w:val="24"/>
          <w:lang w:val="fr-FR"/>
        </w:rPr>
        <w:t>1</w:t>
      </w:r>
      <w:r w:rsidRPr="002A40B5">
        <w:rPr>
          <w:rFonts w:ascii="Times New Roman" w:hAnsi="Times New Roman" w:cs="Times New Roman"/>
          <w:b/>
          <w:bCs/>
          <w:sz w:val="24"/>
          <w:szCs w:val="24"/>
          <w:lang w:val="fr-FR"/>
        </w:rPr>
        <w:t xml:space="preserve"> la </w:t>
      </w:r>
      <w:proofErr w:type="spellStart"/>
      <w:r w:rsidRPr="002A40B5">
        <w:rPr>
          <w:rFonts w:ascii="Times New Roman" w:hAnsi="Times New Roman" w:cs="Times New Roman"/>
          <w:b/>
          <w:bCs/>
          <w:sz w:val="24"/>
          <w:szCs w:val="24"/>
          <w:lang w:val="fr-FR"/>
        </w:rPr>
        <w:t>Ghidul</w:t>
      </w:r>
      <w:proofErr w:type="spellEnd"/>
      <w:r w:rsidRPr="002A40B5">
        <w:rPr>
          <w:rFonts w:ascii="Times New Roman" w:hAnsi="Times New Roman" w:cs="Times New Roman"/>
          <w:b/>
          <w:bCs/>
          <w:sz w:val="24"/>
          <w:szCs w:val="24"/>
          <w:lang w:val="fr-FR"/>
        </w:rPr>
        <w:t xml:space="preserve"> </w:t>
      </w:r>
      <w:proofErr w:type="spellStart"/>
      <w:r w:rsidRPr="002A40B5">
        <w:rPr>
          <w:rFonts w:ascii="Times New Roman" w:hAnsi="Times New Roman" w:cs="Times New Roman"/>
          <w:b/>
          <w:bCs/>
          <w:sz w:val="24"/>
          <w:szCs w:val="24"/>
          <w:lang w:val="fr-FR"/>
        </w:rPr>
        <w:t>Solicitantului</w:t>
      </w:r>
      <w:proofErr w:type="spellEnd"/>
      <w:r w:rsidRPr="002A40B5">
        <w:rPr>
          <w:rFonts w:ascii="Times New Roman" w:hAnsi="Times New Roman" w:cs="Times New Roman"/>
          <w:b/>
          <w:bCs/>
          <w:sz w:val="24"/>
          <w:szCs w:val="24"/>
          <w:lang w:val="fr-FR"/>
        </w:rPr>
        <w:t xml:space="preserve"> - </w:t>
      </w:r>
      <w:proofErr w:type="spellStart"/>
      <w:r w:rsidRPr="002A40B5">
        <w:rPr>
          <w:rFonts w:ascii="Times New Roman" w:hAnsi="Times New Roman" w:cs="Times New Roman"/>
          <w:b/>
          <w:bCs/>
          <w:sz w:val="24"/>
          <w:szCs w:val="24"/>
          <w:lang w:val="fr-FR"/>
        </w:rPr>
        <w:t>pentru</w:t>
      </w:r>
      <w:proofErr w:type="spellEnd"/>
      <w:r w:rsidRPr="002A40B5">
        <w:rPr>
          <w:rFonts w:ascii="Times New Roman" w:hAnsi="Times New Roman" w:cs="Times New Roman"/>
          <w:b/>
          <w:bCs/>
          <w:sz w:val="24"/>
          <w:szCs w:val="24"/>
          <w:lang w:val="fr-FR"/>
        </w:rPr>
        <w:t xml:space="preserve"> </w:t>
      </w:r>
      <w:proofErr w:type="spellStart"/>
      <w:r w:rsidRPr="002A40B5">
        <w:rPr>
          <w:rFonts w:ascii="Times New Roman" w:hAnsi="Times New Roman" w:cs="Times New Roman"/>
          <w:b/>
          <w:bCs/>
          <w:sz w:val="24"/>
          <w:szCs w:val="24"/>
          <w:lang w:val="fr-FR"/>
        </w:rPr>
        <w:t>acțiunea</w:t>
      </w:r>
      <w:proofErr w:type="spellEnd"/>
      <w:r w:rsidRPr="002A40B5">
        <w:rPr>
          <w:rFonts w:ascii="Times New Roman" w:hAnsi="Times New Roman" w:cs="Times New Roman"/>
          <w:b/>
          <w:bCs/>
          <w:sz w:val="24"/>
          <w:szCs w:val="24"/>
          <w:lang w:val="fr-FR"/>
        </w:rPr>
        <w:t xml:space="preserve"> „Energie verde </w:t>
      </w:r>
      <w:proofErr w:type="spellStart"/>
      <w:r w:rsidRPr="002A40B5">
        <w:rPr>
          <w:rFonts w:ascii="Times New Roman" w:hAnsi="Times New Roman" w:cs="Times New Roman"/>
          <w:b/>
          <w:bCs/>
          <w:sz w:val="24"/>
          <w:szCs w:val="24"/>
          <w:lang w:val="fr-FR"/>
        </w:rPr>
        <w:t>accesibilă</w:t>
      </w:r>
      <w:proofErr w:type="spellEnd"/>
      <w:r w:rsidRPr="002A40B5">
        <w:rPr>
          <w:rFonts w:ascii="Times New Roman" w:hAnsi="Times New Roman" w:cs="Times New Roman"/>
          <w:b/>
          <w:bCs/>
          <w:sz w:val="24"/>
          <w:szCs w:val="24"/>
          <w:lang w:val="fr-FR"/>
        </w:rPr>
        <w:t xml:space="preserve"> </w:t>
      </w:r>
      <w:proofErr w:type="spellStart"/>
      <w:r w:rsidRPr="002A40B5">
        <w:rPr>
          <w:rFonts w:ascii="Times New Roman" w:hAnsi="Times New Roman" w:cs="Times New Roman"/>
          <w:b/>
          <w:bCs/>
          <w:sz w:val="24"/>
          <w:szCs w:val="24"/>
          <w:lang w:val="fr-FR"/>
        </w:rPr>
        <w:t>și</w:t>
      </w:r>
      <w:proofErr w:type="spellEnd"/>
      <w:r w:rsidRPr="002A40B5">
        <w:rPr>
          <w:rFonts w:ascii="Times New Roman" w:hAnsi="Times New Roman" w:cs="Times New Roman"/>
          <w:b/>
          <w:bCs/>
          <w:sz w:val="24"/>
          <w:szCs w:val="24"/>
          <w:lang w:val="fr-FR"/>
        </w:rPr>
        <w:t xml:space="preserve"> </w:t>
      </w:r>
      <w:proofErr w:type="spellStart"/>
      <w:r w:rsidRPr="002A40B5">
        <w:rPr>
          <w:rFonts w:ascii="Times New Roman" w:hAnsi="Times New Roman" w:cs="Times New Roman"/>
          <w:b/>
          <w:bCs/>
          <w:sz w:val="24"/>
          <w:szCs w:val="24"/>
          <w:lang w:val="fr-FR"/>
        </w:rPr>
        <w:t>mobilitate</w:t>
      </w:r>
      <w:proofErr w:type="spellEnd"/>
      <w:r w:rsidRPr="002A40B5">
        <w:rPr>
          <w:rFonts w:ascii="Times New Roman" w:hAnsi="Times New Roman" w:cs="Times New Roman"/>
          <w:b/>
          <w:bCs/>
          <w:sz w:val="24"/>
          <w:szCs w:val="24"/>
          <w:lang w:val="fr-FR"/>
        </w:rPr>
        <w:t xml:space="preserve"> </w:t>
      </w:r>
      <w:proofErr w:type="spellStart"/>
      <w:r w:rsidRPr="002A40B5">
        <w:rPr>
          <w:rFonts w:ascii="Times New Roman" w:hAnsi="Times New Roman" w:cs="Times New Roman"/>
          <w:b/>
          <w:bCs/>
          <w:sz w:val="24"/>
          <w:szCs w:val="24"/>
          <w:lang w:val="fr-FR"/>
        </w:rPr>
        <w:t>nepoluantă</w:t>
      </w:r>
      <w:proofErr w:type="spellEnd"/>
      <w:r w:rsidRPr="002A40B5">
        <w:rPr>
          <w:rFonts w:ascii="Times New Roman" w:hAnsi="Times New Roman" w:cs="Times New Roman"/>
          <w:b/>
          <w:bCs/>
          <w:sz w:val="24"/>
          <w:szCs w:val="24"/>
          <w:lang w:val="fr-FR"/>
        </w:rPr>
        <w:t xml:space="preserve">”, </w:t>
      </w:r>
      <w:proofErr w:type="spellStart"/>
      <w:r w:rsidRPr="002A40B5">
        <w:rPr>
          <w:rFonts w:ascii="Times New Roman" w:hAnsi="Times New Roman" w:cs="Times New Roman"/>
          <w:b/>
          <w:bCs/>
          <w:sz w:val="24"/>
          <w:szCs w:val="24"/>
          <w:lang w:val="fr-FR"/>
        </w:rPr>
        <w:t>componenta</w:t>
      </w:r>
      <w:proofErr w:type="spellEnd"/>
      <w:r w:rsidRPr="002A40B5">
        <w:rPr>
          <w:rFonts w:ascii="Times New Roman" w:hAnsi="Times New Roman" w:cs="Times New Roman"/>
          <w:b/>
          <w:bCs/>
          <w:sz w:val="24"/>
          <w:szCs w:val="24"/>
          <w:lang w:val="fr-FR"/>
        </w:rPr>
        <w:t xml:space="preserve"> ”</w:t>
      </w:r>
      <w:proofErr w:type="spellStart"/>
      <w:r w:rsidRPr="002A40B5">
        <w:rPr>
          <w:rFonts w:ascii="Times New Roman" w:hAnsi="Times New Roman" w:cs="Times New Roman"/>
          <w:b/>
          <w:bCs/>
          <w:sz w:val="24"/>
          <w:szCs w:val="24"/>
          <w:lang w:val="fr-FR"/>
        </w:rPr>
        <w:t>Mobilitate</w:t>
      </w:r>
      <w:proofErr w:type="spellEnd"/>
      <w:r w:rsidRPr="002A40B5">
        <w:rPr>
          <w:rFonts w:ascii="Times New Roman" w:hAnsi="Times New Roman" w:cs="Times New Roman"/>
          <w:b/>
          <w:bCs/>
          <w:sz w:val="24"/>
          <w:szCs w:val="24"/>
          <w:lang w:val="fr-FR"/>
        </w:rPr>
        <w:t xml:space="preserve"> verde” </w:t>
      </w:r>
      <w:proofErr w:type="spellStart"/>
      <w:r w:rsidRPr="002A40B5">
        <w:rPr>
          <w:rFonts w:ascii="Times New Roman" w:hAnsi="Times New Roman" w:cs="Times New Roman"/>
          <w:b/>
          <w:bCs/>
          <w:sz w:val="24"/>
          <w:szCs w:val="24"/>
          <w:lang w:val="fr-FR"/>
        </w:rPr>
        <w:t>din</w:t>
      </w:r>
      <w:proofErr w:type="spellEnd"/>
      <w:r w:rsidRPr="002A40B5">
        <w:rPr>
          <w:rFonts w:ascii="Times New Roman" w:hAnsi="Times New Roman" w:cs="Times New Roman"/>
          <w:b/>
          <w:bCs/>
          <w:sz w:val="24"/>
          <w:szCs w:val="24"/>
          <w:lang w:val="fr-FR"/>
        </w:rPr>
        <w:t xml:space="preserve"> </w:t>
      </w:r>
      <w:proofErr w:type="spellStart"/>
      <w:r w:rsidRPr="002A40B5">
        <w:rPr>
          <w:rFonts w:ascii="Times New Roman" w:hAnsi="Times New Roman" w:cs="Times New Roman"/>
          <w:b/>
          <w:bCs/>
          <w:sz w:val="24"/>
          <w:szCs w:val="24"/>
          <w:lang w:val="fr-FR"/>
        </w:rPr>
        <w:t>cadrul</w:t>
      </w:r>
      <w:proofErr w:type="spellEnd"/>
      <w:r w:rsidRPr="002A40B5">
        <w:rPr>
          <w:rFonts w:ascii="Times New Roman" w:hAnsi="Times New Roman" w:cs="Times New Roman"/>
          <w:b/>
          <w:bCs/>
          <w:sz w:val="24"/>
          <w:szCs w:val="24"/>
          <w:lang w:val="fr-FR"/>
        </w:rPr>
        <w:t xml:space="preserve"> </w:t>
      </w:r>
      <w:proofErr w:type="spellStart"/>
      <w:r w:rsidRPr="002A40B5">
        <w:rPr>
          <w:rFonts w:ascii="Times New Roman" w:hAnsi="Times New Roman" w:cs="Times New Roman"/>
          <w:b/>
          <w:bCs/>
          <w:sz w:val="24"/>
          <w:szCs w:val="24"/>
          <w:lang w:val="fr-FR"/>
        </w:rPr>
        <w:t>Programului</w:t>
      </w:r>
      <w:proofErr w:type="spellEnd"/>
      <w:r w:rsidRPr="002A40B5">
        <w:rPr>
          <w:rFonts w:ascii="Times New Roman" w:hAnsi="Times New Roman" w:cs="Times New Roman"/>
          <w:b/>
          <w:bCs/>
          <w:sz w:val="24"/>
          <w:szCs w:val="24"/>
          <w:lang w:val="fr-FR"/>
        </w:rPr>
        <w:t xml:space="preserve"> </w:t>
      </w:r>
      <w:proofErr w:type="spellStart"/>
      <w:r w:rsidRPr="002A40B5">
        <w:rPr>
          <w:rFonts w:ascii="Times New Roman" w:hAnsi="Times New Roman" w:cs="Times New Roman"/>
          <w:b/>
          <w:bCs/>
          <w:sz w:val="24"/>
          <w:szCs w:val="24"/>
          <w:lang w:val="fr-FR"/>
        </w:rPr>
        <w:t>Tranziție</w:t>
      </w:r>
      <w:proofErr w:type="spellEnd"/>
      <w:r w:rsidRPr="002A40B5">
        <w:rPr>
          <w:rFonts w:ascii="Times New Roman" w:hAnsi="Times New Roman" w:cs="Times New Roman"/>
          <w:b/>
          <w:bCs/>
          <w:sz w:val="24"/>
          <w:szCs w:val="24"/>
          <w:lang w:val="fr-FR"/>
        </w:rPr>
        <w:t xml:space="preserve"> </w:t>
      </w:r>
      <w:proofErr w:type="spellStart"/>
      <w:r w:rsidRPr="002A40B5">
        <w:rPr>
          <w:rFonts w:ascii="Times New Roman" w:hAnsi="Times New Roman" w:cs="Times New Roman"/>
          <w:b/>
          <w:bCs/>
          <w:sz w:val="24"/>
          <w:szCs w:val="24"/>
          <w:lang w:val="fr-FR"/>
        </w:rPr>
        <w:t>Justă</w:t>
      </w:r>
      <w:proofErr w:type="spellEnd"/>
      <w:r w:rsidRPr="002A40B5">
        <w:rPr>
          <w:rFonts w:ascii="Times New Roman" w:hAnsi="Times New Roman" w:cs="Times New Roman"/>
          <w:b/>
          <w:bCs/>
          <w:sz w:val="24"/>
          <w:szCs w:val="24"/>
          <w:lang w:val="fr-FR"/>
        </w:rPr>
        <w:t xml:space="preserve"> 2021 – 2027</w:t>
      </w:r>
    </w:p>
    <w:p w14:paraId="389C46AC" w14:textId="77777777" w:rsidR="006F6F5B" w:rsidRDefault="006F6F5B" w:rsidP="009E5C0F">
      <w:pPr>
        <w:spacing w:after="0" w:line="240" w:lineRule="auto"/>
        <w:jc w:val="both"/>
        <w:rPr>
          <w:rFonts w:ascii="Times New Roman" w:hAnsi="Times New Roman" w:cs="Times New Roman"/>
          <w:b/>
          <w:bCs/>
          <w:sz w:val="24"/>
          <w:szCs w:val="24"/>
          <w:lang w:val="fr-FR"/>
        </w:rPr>
      </w:pPr>
    </w:p>
    <w:p w14:paraId="7E678730" w14:textId="49B3D972" w:rsidR="006F6F5B" w:rsidRPr="002A40B5" w:rsidRDefault="00BF42B5" w:rsidP="002A40B5">
      <w:pPr>
        <w:spacing w:after="0" w:line="240" w:lineRule="auto"/>
        <w:jc w:val="center"/>
        <w:rPr>
          <w:rFonts w:ascii="Times New Roman" w:hAnsi="Times New Roman" w:cs="Times New Roman"/>
          <w:b/>
          <w:bCs/>
          <w:sz w:val="24"/>
          <w:szCs w:val="24"/>
          <w:lang w:val="fr-FR"/>
        </w:rPr>
      </w:pPr>
      <w:proofErr w:type="spellStart"/>
      <w:r>
        <w:rPr>
          <w:rFonts w:ascii="Times New Roman" w:hAnsi="Times New Roman" w:cs="Times New Roman"/>
          <w:b/>
          <w:bCs/>
          <w:sz w:val="24"/>
          <w:szCs w:val="24"/>
          <w:lang w:val="fr-FR"/>
        </w:rPr>
        <w:t>Grila</w:t>
      </w:r>
      <w:proofErr w:type="spellEnd"/>
      <w:r>
        <w:rPr>
          <w:rFonts w:ascii="Times New Roman" w:hAnsi="Times New Roman" w:cs="Times New Roman"/>
          <w:b/>
          <w:bCs/>
          <w:sz w:val="24"/>
          <w:szCs w:val="24"/>
          <w:lang w:val="fr-FR"/>
        </w:rPr>
        <w:t xml:space="preserve"> de </w:t>
      </w:r>
      <w:proofErr w:type="spellStart"/>
      <w:r>
        <w:rPr>
          <w:rFonts w:ascii="Times New Roman" w:hAnsi="Times New Roman" w:cs="Times New Roman"/>
          <w:b/>
          <w:bCs/>
          <w:sz w:val="24"/>
          <w:szCs w:val="24"/>
          <w:lang w:val="fr-FR"/>
        </w:rPr>
        <w:t>evaluare</w:t>
      </w:r>
      <w:proofErr w:type="spellEnd"/>
      <w:r>
        <w:rPr>
          <w:rFonts w:ascii="Times New Roman" w:hAnsi="Times New Roman" w:cs="Times New Roman"/>
          <w:b/>
          <w:bCs/>
          <w:sz w:val="24"/>
          <w:szCs w:val="24"/>
          <w:lang w:val="fr-FR"/>
        </w:rPr>
        <w:t xml:space="preserve"> </w:t>
      </w:r>
      <w:proofErr w:type="spellStart"/>
      <w:r>
        <w:rPr>
          <w:rFonts w:ascii="Times New Roman" w:hAnsi="Times New Roman" w:cs="Times New Roman"/>
          <w:b/>
          <w:bCs/>
          <w:sz w:val="24"/>
          <w:szCs w:val="24"/>
          <w:lang w:val="fr-FR"/>
        </w:rPr>
        <w:t>tehnico-financiară</w:t>
      </w:r>
      <w:proofErr w:type="spellEnd"/>
    </w:p>
    <w:p w14:paraId="4DD1ED39" w14:textId="77777777" w:rsidR="006F6F5B" w:rsidRDefault="006F6F5B" w:rsidP="009E5C0F">
      <w:pPr>
        <w:spacing w:after="0" w:line="240" w:lineRule="auto"/>
        <w:jc w:val="both"/>
        <w:rPr>
          <w:rFonts w:cstheme="minorHAnsi"/>
          <w:sz w:val="20"/>
          <w:szCs w:val="20"/>
          <w:lang w:val="fr-FR"/>
        </w:rPr>
      </w:pPr>
    </w:p>
    <w:p w14:paraId="28B95AFC" w14:textId="77777777" w:rsidR="006F6F5B" w:rsidRDefault="006F6F5B" w:rsidP="009E5C0F">
      <w:pPr>
        <w:spacing w:after="0" w:line="240" w:lineRule="auto"/>
        <w:jc w:val="both"/>
        <w:rPr>
          <w:rFonts w:cstheme="minorHAnsi"/>
          <w:sz w:val="20"/>
          <w:szCs w:val="20"/>
          <w:lang w:val="ro-RO"/>
        </w:rPr>
      </w:pPr>
    </w:p>
    <w:p w14:paraId="6A50D1C0" w14:textId="77777777" w:rsidR="004577B3" w:rsidRDefault="004577B3" w:rsidP="002A40B5">
      <w:pPr>
        <w:pStyle w:val="Heading2"/>
        <w:rPr>
          <w:rFonts w:cstheme="minorHAnsi"/>
          <w:sz w:val="20"/>
          <w:szCs w:val="20"/>
          <w:lang w:val="ro-RO"/>
        </w:rPr>
      </w:pPr>
    </w:p>
    <w:tbl>
      <w:tblPr>
        <w:tblStyle w:val="TableGrid"/>
        <w:tblW w:w="14017" w:type="dxa"/>
        <w:tblInd w:w="720" w:type="dxa"/>
        <w:tblLayout w:type="fixed"/>
        <w:tblLook w:val="04A0" w:firstRow="1" w:lastRow="0" w:firstColumn="1" w:lastColumn="0" w:noHBand="0" w:noVBand="1"/>
        <w:tblPrChange w:id="1" w:author="spla" w:date="2026-02-03T15:27:00Z" w16du:dateUtc="2026-02-03T13:27:00Z">
          <w:tblPr>
            <w:tblStyle w:val="TableGrid"/>
            <w:tblW w:w="14017" w:type="dxa"/>
            <w:tblInd w:w="720" w:type="dxa"/>
            <w:tblLayout w:type="fixed"/>
            <w:tblLook w:val="04A0" w:firstRow="1" w:lastRow="0" w:firstColumn="1" w:lastColumn="0" w:noHBand="0" w:noVBand="1"/>
          </w:tblPr>
        </w:tblPrChange>
      </w:tblPr>
      <w:tblGrid>
        <w:gridCol w:w="319"/>
        <w:gridCol w:w="4059"/>
        <w:gridCol w:w="1985"/>
        <w:gridCol w:w="7654"/>
        <w:tblGridChange w:id="2">
          <w:tblGrid>
            <w:gridCol w:w="319"/>
            <w:gridCol w:w="4059"/>
            <w:gridCol w:w="1276"/>
            <w:gridCol w:w="709"/>
            <w:gridCol w:w="7654"/>
          </w:tblGrid>
        </w:tblGridChange>
      </w:tblGrid>
      <w:tr w:rsidR="0030040C" w:rsidRPr="0068448C" w14:paraId="6E8C6F5E" w14:textId="29F3F559" w:rsidTr="00F4023E">
        <w:trPr>
          <w:trHeight w:val="504"/>
          <w:trPrChange w:id="3" w:author="spla" w:date="2026-02-03T15:27:00Z" w16du:dateUtc="2026-02-03T13:27:00Z">
            <w:trPr>
              <w:trHeight w:val="504"/>
            </w:trPr>
          </w:trPrChange>
        </w:trPr>
        <w:tc>
          <w:tcPr>
            <w:tcW w:w="319" w:type="dxa"/>
            <w:shd w:val="clear" w:color="auto" w:fill="DEEAF6" w:themeFill="accent1" w:themeFillTint="33"/>
            <w:tcPrChange w:id="4" w:author="spla" w:date="2026-02-03T15:27:00Z" w16du:dateUtc="2026-02-03T13:27:00Z">
              <w:tcPr>
                <w:tcW w:w="319" w:type="dxa"/>
                <w:shd w:val="clear" w:color="auto" w:fill="DEEAF6" w:themeFill="accent1" w:themeFillTint="33"/>
              </w:tcPr>
            </w:tcPrChange>
          </w:tcPr>
          <w:p w14:paraId="4713BFF5" w14:textId="77777777" w:rsidR="0030040C" w:rsidRPr="0068448C" w:rsidRDefault="0030040C" w:rsidP="008A174A">
            <w:pPr>
              <w:jc w:val="both"/>
              <w:rPr>
                <w:rFonts w:asciiTheme="minorHAnsi" w:eastAsiaTheme="minorHAnsi" w:hAnsiTheme="minorHAnsi" w:cstheme="minorHAnsi"/>
                <w:b/>
              </w:rPr>
            </w:pPr>
            <w:r w:rsidRPr="0068448C">
              <w:rPr>
                <w:rFonts w:asciiTheme="minorHAnsi" w:eastAsiaTheme="minorHAnsi" w:hAnsiTheme="minorHAnsi" w:cstheme="minorHAnsi"/>
                <w:b/>
              </w:rPr>
              <w:t xml:space="preserve">Nr. </w:t>
            </w:r>
            <w:proofErr w:type="spellStart"/>
            <w:r w:rsidRPr="0068448C">
              <w:rPr>
                <w:rFonts w:asciiTheme="minorHAnsi" w:eastAsiaTheme="minorHAnsi" w:hAnsiTheme="minorHAnsi" w:cstheme="minorHAnsi"/>
                <w:b/>
              </w:rPr>
              <w:t>crt</w:t>
            </w:r>
            <w:proofErr w:type="spellEnd"/>
            <w:r w:rsidRPr="0068448C">
              <w:rPr>
                <w:rFonts w:asciiTheme="minorHAnsi" w:eastAsiaTheme="minorHAnsi" w:hAnsiTheme="minorHAnsi" w:cstheme="minorHAnsi"/>
                <w:b/>
              </w:rPr>
              <w:t>.</w:t>
            </w:r>
          </w:p>
        </w:tc>
        <w:tc>
          <w:tcPr>
            <w:tcW w:w="4059" w:type="dxa"/>
            <w:shd w:val="clear" w:color="auto" w:fill="DEEAF6" w:themeFill="accent1" w:themeFillTint="33"/>
            <w:vAlign w:val="center"/>
            <w:tcPrChange w:id="5" w:author="spla" w:date="2026-02-03T15:27:00Z" w16du:dateUtc="2026-02-03T13:27:00Z">
              <w:tcPr>
                <w:tcW w:w="4059" w:type="dxa"/>
                <w:shd w:val="clear" w:color="auto" w:fill="DEEAF6" w:themeFill="accent1" w:themeFillTint="33"/>
                <w:vAlign w:val="center"/>
              </w:tcPr>
            </w:tcPrChange>
          </w:tcPr>
          <w:p w14:paraId="5BB7E24F" w14:textId="77777777" w:rsidR="0030040C" w:rsidRPr="0068448C" w:rsidRDefault="0030040C" w:rsidP="008A174A">
            <w:pPr>
              <w:jc w:val="both"/>
              <w:rPr>
                <w:rFonts w:asciiTheme="minorHAnsi" w:eastAsiaTheme="minorHAnsi" w:hAnsiTheme="minorHAnsi" w:cstheme="minorHAnsi"/>
                <w:b/>
              </w:rPr>
            </w:pPr>
            <w:proofErr w:type="spellStart"/>
            <w:r w:rsidRPr="0068448C">
              <w:rPr>
                <w:rFonts w:asciiTheme="minorHAnsi" w:eastAsiaTheme="minorHAnsi" w:hAnsiTheme="minorHAnsi" w:cstheme="minorHAnsi"/>
                <w:b/>
              </w:rPr>
              <w:t>Criteriu</w:t>
            </w:r>
            <w:proofErr w:type="spellEnd"/>
            <w:r w:rsidRPr="0068448C">
              <w:rPr>
                <w:rFonts w:asciiTheme="minorHAnsi" w:eastAsiaTheme="minorHAnsi" w:hAnsiTheme="minorHAnsi" w:cstheme="minorHAnsi"/>
                <w:b/>
              </w:rPr>
              <w:t xml:space="preserve"> </w:t>
            </w:r>
            <w:proofErr w:type="spellStart"/>
            <w:r w:rsidRPr="0068448C">
              <w:rPr>
                <w:rFonts w:asciiTheme="minorHAnsi" w:eastAsiaTheme="minorHAnsi" w:hAnsiTheme="minorHAnsi" w:cstheme="minorHAnsi"/>
                <w:b/>
              </w:rPr>
              <w:t>verificare</w:t>
            </w:r>
            <w:proofErr w:type="spellEnd"/>
          </w:p>
        </w:tc>
        <w:tc>
          <w:tcPr>
            <w:tcW w:w="1985" w:type="dxa"/>
            <w:shd w:val="clear" w:color="auto" w:fill="DEEAF6" w:themeFill="accent1" w:themeFillTint="33"/>
            <w:vAlign w:val="center"/>
            <w:tcPrChange w:id="6" w:author="spla" w:date="2026-02-03T15:27:00Z" w16du:dateUtc="2026-02-03T13:27:00Z">
              <w:tcPr>
                <w:tcW w:w="1276" w:type="dxa"/>
                <w:shd w:val="clear" w:color="auto" w:fill="DEEAF6" w:themeFill="accent1" w:themeFillTint="33"/>
                <w:vAlign w:val="center"/>
              </w:tcPr>
            </w:tcPrChange>
          </w:tcPr>
          <w:p w14:paraId="3021E5A3" w14:textId="030C16F1" w:rsidR="0030040C" w:rsidRPr="0068448C" w:rsidDel="00291A42" w:rsidRDefault="0030040C" w:rsidP="008A174A">
            <w:pPr>
              <w:jc w:val="both"/>
              <w:rPr>
                <w:del w:id="7" w:author="spla" w:date="2026-02-03T14:54:00Z" w16du:dateUtc="2026-02-03T12:54:00Z"/>
                <w:rFonts w:asciiTheme="minorHAnsi" w:eastAsiaTheme="minorHAnsi" w:hAnsiTheme="minorHAnsi" w:cstheme="minorHAnsi"/>
                <w:b/>
              </w:rPr>
            </w:pPr>
            <w:del w:id="8" w:author="spla" w:date="2026-02-03T14:54:00Z" w16du:dateUtc="2026-02-03T12:54:00Z">
              <w:r w:rsidDel="00291A42">
                <w:rPr>
                  <w:rFonts w:asciiTheme="minorHAnsi" w:eastAsiaTheme="minorHAnsi" w:hAnsiTheme="minorHAnsi" w:cstheme="minorHAnsi"/>
                  <w:b/>
                </w:rPr>
                <w:delText>PUNCTAJ</w:delText>
              </w:r>
            </w:del>
          </w:p>
          <w:p w14:paraId="2C4D6DAC" w14:textId="77777777" w:rsidR="0030040C" w:rsidRDefault="00291A42" w:rsidP="00291A42">
            <w:pPr>
              <w:jc w:val="both"/>
              <w:rPr>
                <w:ins w:id="9" w:author="spla" w:date="2026-02-03T14:58:00Z" w16du:dateUtc="2026-02-03T12:58:00Z"/>
                <w:rFonts w:cstheme="minorHAnsi"/>
                <w:b/>
              </w:rPr>
            </w:pPr>
            <w:ins w:id="10" w:author="spla" w:date="2026-02-03T14:54:00Z" w16du:dateUtc="2026-02-03T12:54:00Z">
              <w:r>
                <w:rPr>
                  <w:rFonts w:cstheme="minorHAnsi"/>
                  <w:b/>
                </w:rPr>
                <w:t>Da/Nu</w:t>
              </w:r>
            </w:ins>
          </w:p>
          <w:p w14:paraId="0214AF0E" w14:textId="5BA4351B" w:rsidR="00291A42" w:rsidRPr="0068448C" w:rsidRDefault="00291A42" w:rsidP="00291A42">
            <w:pPr>
              <w:jc w:val="both"/>
              <w:rPr>
                <w:rFonts w:cstheme="minorHAnsi"/>
                <w:b/>
              </w:rPr>
            </w:pPr>
            <w:proofErr w:type="spellStart"/>
            <w:ins w:id="11" w:author="spla" w:date="2026-02-03T14:58:00Z" w16du:dateUtc="2026-02-03T12:58:00Z">
              <w:r w:rsidRPr="00291A42">
                <w:rPr>
                  <w:rFonts w:cstheme="minorHAnsi"/>
                  <w:b/>
                </w:rPr>
                <w:t>Bifarea</w:t>
              </w:r>
              <w:proofErr w:type="spellEnd"/>
              <w:r w:rsidRPr="00291A42">
                <w:rPr>
                  <w:rFonts w:cstheme="minorHAnsi"/>
                  <w:b/>
                </w:rPr>
                <w:t xml:space="preserve"> cu „NU” a </w:t>
              </w:r>
              <w:proofErr w:type="spellStart"/>
              <w:r w:rsidRPr="00291A42">
                <w:rPr>
                  <w:rFonts w:cstheme="minorHAnsi"/>
                  <w:b/>
                </w:rPr>
                <w:t>unui</w:t>
              </w:r>
              <w:proofErr w:type="spellEnd"/>
              <w:r w:rsidRPr="00291A42">
                <w:rPr>
                  <w:rFonts w:cstheme="minorHAnsi"/>
                  <w:b/>
                </w:rPr>
                <w:t xml:space="preserve"> </w:t>
              </w:r>
              <w:proofErr w:type="spellStart"/>
              <w:r w:rsidRPr="00291A42">
                <w:rPr>
                  <w:rFonts w:cstheme="minorHAnsi"/>
                  <w:b/>
                </w:rPr>
                <w:t>criteriu</w:t>
              </w:r>
              <w:proofErr w:type="spellEnd"/>
              <w:r w:rsidRPr="00291A42">
                <w:rPr>
                  <w:rFonts w:cstheme="minorHAnsi"/>
                  <w:b/>
                </w:rPr>
                <w:t>/</w:t>
              </w:r>
              <w:proofErr w:type="spellStart"/>
              <w:r w:rsidRPr="00291A42">
                <w:rPr>
                  <w:rFonts w:cstheme="minorHAnsi"/>
                  <w:b/>
                </w:rPr>
                <w:t>subcriteriu</w:t>
              </w:r>
              <w:proofErr w:type="spellEnd"/>
              <w:r w:rsidRPr="00291A42">
                <w:rPr>
                  <w:rFonts w:cstheme="minorHAnsi"/>
                  <w:b/>
                </w:rPr>
                <w:t xml:space="preserve"> din </w:t>
              </w:r>
              <w:proofErr w:type="spellStart"/>
              <w:r w:rsidRPr="00291A42">
                <w:rPr>
                  <w:rFonts w:cstheme="minorHAnsi"/>
                  <w:b/>
                </w:rPr>
                <w:t>grilă</w:t>
              </w:r>
              <w:proofErr w:type="spellEnd"/>
              <w:r w:rsidRPr="00291A42">
                <w:rPr>
                  <w:rFonts w:cstheme="minorHAnsi"/>
                  <w:b/>
                </w:rPr>
                <w:t xml:space="preserve"> conduce la </w:t>
              </w:r>
              <w:proofErr w:type="spellStart"/>
              <w:r w:rsidRPr="00291A42">
                <w:rPr>
                  <w:rFonts w:cstheme="minorHAnsi"/>
                  <w:b/>
                </w:rPr>
                <w:t>respingerea</w:t>
              </w:r>
              <w:proofErr w:type="spellEnd"/>
              <w:r w:rsidRPr="00291A42">
                <w:rPr>
                  <w:rFonts w:cstheme="minorHAnsi"/>
                  <w:b/>
                </w:rPr>
                <w:t xml:space="preserve"> </w:t>
              </w:r>
              <w:proofErr w:type="spellStart"/>
              <w:r w:rsidRPr="00291A42">
                <w:rPr>
                  <w:rFonts w:cstheme="minorHAnsi"/>
                  <w:b/>
                </w:rPr>
                <w:t>cererii</w:t>
              </w:r>
              <w:proofErr w:type="spellEnd"/>
              <w:r w:rsidRPr="00291A42">
                <w:rPr>
                  <w:rFonts w:cstheme="minorHAnsi"/>
                  <w:b/>
                </w:rPr>
                <w:t xml:space="preserve"> de </w:t>
              </w:r>
              <w:proofErr w:type="spellStart"/>
              <w:r w:rsidRPr="00291A42">
                <w:rPr>
                  <w:rFonts w:cstheme="minorHAnsi"/>
                  <w:b/>
                </w:rPr>
                <w:t>finanțare</w:t>
              </w:r>
              <w:proofErr w:type="spellEnd"/>
              <w:r w:rsidRPr="00291A42">
                <w:rPr>
                  <w:rFonts w:cstheme="minorHAnsi"/>
                  <w:b/>
                </w:rPr>
                <w:t>.</w:t>
              </w:r>
            </w:ins>
          </w:p>
        </w:tc>
        <w:tc>
          <w:tcPr>
            <w:tcW w:w="7654" w:type="dxa"/>
            <w:shd w:val="clear" w:color="auto" w:fill="DEEAF6" w:themeFill="accent1" w:themeFillTint="33"/>
            <w:tcPrChange w:id="12" w:author="spla" w:date="2026-02-03T15:27:00Z" w16du:dateUtc="2026-02-03T13:27:00Z">
              <w:tcPr>
                <w:tcW w:w="8363" w:type="dxa"/>
                <w:gridSpan w:val="2"/>
                <w:shd w:val="clear" w:color="auto" w:fill="DEEAF6" w:themeFill="accent1" w:themeFillTint="33"/>
              </w:tcPr>
            </w:tcPrChange>
          </w:tcPr>
          <w:p w14:paraId="0F180DBC" w14:textId="4D8E04D6" w:rsidR="0030040C" w:rsidRDefault="0030040C" w:rsidP="008A174A">
            <w:pPr>
              <w:jc w:val="both"/>
              <w:rPr>
                <w:rFonts w:cstheme="minorHAnsi"/>
                <w:b/>
              </w:rPr>
            </w:pPr>
            <w:proofErr w:type="spellStart"/>
            <w:r w:rsidRPr="00420D12">
              <w:rPr>
                <w:rFonts w:cstheme="minorHAnsi"/>
                <w:b/>
              </w:rPr>
              <w:t>Observații</w:t>
            </w:r>
            <w:proofErr w:type="spellEnd"/>
          </w:p>
        </w:tc>
      </w:tr>
    </w:tbl>
    <w:tbl>
      <w:tblPr>
        <w:tblStyle w:val="TableGrid"/>
        <w:tblW w:w="0" w:type="auto"/>
        <w:tblInd w:w="720" w:type="dxa"/>
        <w:tblLook w:val="04A0" w:firstRow="1" w:lastRow="0" w:firstColumn="1" w:lastColumn="0" w:noHBand="0" w:noVBand="1"/>
        <w:tblPrChange w:id="13" w:author="spla" w:date="2026-02-03T15:27:00Z" w16du:dateUtc="2026-02-03T13:27:00Z">
          <w:tblPr>
            <w:tblStyle w:val="TableGrid"/>
            <w:tblW w:w="0" w:type="auto"/>
            <w:tblInd w:w="720" w:type="dxa"/>
            <w:tblLook w:val="04A0" w:firstRow="1" w:lastRow="0" w:firstColumn="1" w:lastColumn="0" w:noHBand="0" w:noVBand="1"/>
          </w:tblPr>
        </w:tblPrChange>
      </w:tblPr>
      <w:tblGrid>
        <w:gridCol w:w="555"/>
        <w:gridCol w:w="3850"/>
        <w:gridCol w:w="1958"/>
        <w:gridCol w:w="3712"/>
        <w:gridCol w:w="3955"/>
        <w:tblGridChange w:id="14">
          <w:tblGrid>
            <w:gridCol w:w="555"/>
            <w:gridCol w:w="3850"/>
            <w:gridCol w:w="1260"/>
            <w:gridCol w:w="698"/>
            <w:gridCol w:w="3712"/>
            <w:gridCol w:w="3955"/>
          </w:tblGrid>
        </w:tblGridChange>
      </w:tblGrid>
      <w:tr w:rsidR="008343E6" w14:paraId="37A80E81" w14:textId="66ABB856" w:rsidTr="00287910">
        <w:tc>
          <w:tcPr>
            <w:tcW w:w="4405" w:type="dxa"/>
            <w:gridSpan w:val="2"/>
            <w:shd w:val="clear" w:color="auto" w:fill="FBE4D5" w:themeFill="accent2" w:themeFillTint="33"/>
            <w:tcPrChange w:id="15" w:author="spla" w:date="2026-02-03T15:27:00Z" w16du:dateUtc="2026-02-03T13:27:00Z">
              <w:tcPr>
                <w:tcW w:w="4405" w:type="dxa"/>
                <w:gridSpan w:val="2"/>
                <w:shd w:val="clear" w:color="auto" w:fill="FBE4D5" w:themeFill="accent2" w:themeFillTint="33"/>
              </w:tcPr>
            </w:tcPrChange>
          </w:tcPr>
          <w:p w14:paraId="5355ACF4" w14:textId="18505D1E" w:rsidR="00075107" w:rsidRDefault="0070114A" w:rsidP="008A174A">
            <w:pPr>
              <w:jc w:val="both"/>
              <w:rPr>
                <w:rFonts w:cstheme="minorHAnsi"/>
                <w:color w:val="2E74B5" w:themeColor="accent1" w:themeShade="BF"/>
                <w:lang w:val="ro-RO"/>
              </w:rPr>
            </w:pPr>
            <w:bookmarkStart w:id="16" w:name="_Hlk206072285"/>
            <w:r>
              <w:rPr>
                <w:rFonts w:cstheme="minorHAnsi"/>
                <w:color w:val="2E74B5" w:themeColor="accent1" w:themeShade="BF"/>
                <w:lang w:val="ro-RO"/>
              </w:rPr>
              <w:t xml:space="preserve">1. </w:t>
            </w:r>
            <w:r w:rsidR="008343E6">
              <w:rPr>
                <w:rFonts w:cstheme="minorHAnsi"/>
                <w:color w:val="2E74B5" w:themeColor="accent1" w:themeShade="BF"/>
                <w:lang w:val="ro-RO"/>
              </w:rPr>
              <w:t xml:space="preserve">Contribuția </w:t>
            </w:r>
            <w:r w:rsidR="008343E6" w:rsidRPr="00053D9B">
              <w:rPr>
                <w:rFonts w:cstheme="minorHAnsi"/>
                <w:color w:val="2E74B5" w:themeColor="accent1" w:themeShade="BF"/>
                <w:lang w:val="ro-RO"/>
              </w:rPr>
              <w:t xml:space="preserve">proiectului la realizarea </w:t>
            </w:r>
            <w:bookmarkStart w:id="17" w:name="_Hlk206075519"/>
            <w:r w:rsidR="008343E6">
              <w:rPr>
                <w:rFonts w:cstheme="minorHAnsi"/>
                <w:color w:val="2E74B5" w:themeColor="accent1" w:themeShade="BF"/>
                <w:lang w:val="ro-RO"/>
              </w:rPr>
              <w:t>O</w:t>
            </w:r>
            <w:r w:rsidR="008343E6" w:rsidRPr="00053D9B">
              <w:rPr>
                <w:rFonts w:cstheme="minorHAnsi"/>
                <w:color w:val="2E74B5" w:themeColor="accent1" w:themeShade="BF"/>
                <w:lang w:val="ro-RO"/>
              </w:rPr>
              <w:t xml:space="preserve">biectivului specific </w:t>
            </w:r>
            <w:r w:rsidR="008343E6">
              <w:rPr>
                <w:rFonts w:cstheme="minorHAnsi"/>
                <w:color w:val="2E74B5" w:themeColor="accent1" w:themeShade="BF"/>
                <w:lang w:val="ro-RO"/>
              </w:rPr>
              <w:t xml:space="preserve">JSO 8.1. </w:t>
            </w:r>
            <w:r w:rsidR="00075107">
              <w:rPr>
                <w:rFonts w:cstheme="minorHAnsi"/>
                <w:color w:val="2E74B5" w:themeColor="accent1" w:themeShade="BF"/>
                <w:lang w:val="ro-RO"/>
              </w:rPr>
              <w:t>–</w:t>
            </w:r>
            <w:r w:rsidR="008343E6">
              <w:rPr>
                <w:rFonts w:cstheme="minorHAnsi"/>
                <w:color w:val="2E74B5" w:themeColor="accent1" w:themeShade="BF"/>
                <w:lang w:val="ro-RO"/>
              </w:rPr>
              <w:t xml:space="preserve"> </w:t>
            </w:r>
            <w:r w:rsidR="00075107">
              <w:rPr>
                <w:rFonts w:cstheme="minorHAnsi"/>
                <w:color w:val="2E74B5" w:themeColor="accent1" w:themeShade="BF"/>
                <w:lang w:val="ro-RO"/>
              </w:rPr>
              <w:t xml:space="preserve">A permite regiunilor și cetățenilor să facă față efectelor sociale, asupra ocupării forței de muncă, economice și climatice ale Uniunii Europene pentru 2030 și o economie neutră din punct de vedere climatic a Uniunii până în 2050, în temeiul Acordului de la Paris </w:t>
            </w:r>
            <w:r w:rsidR="008343E6">
              <w:rPr>
                <w:rFonts w:cstheme="minorHAnsi"/>
                <w:color w:val="2E74B5" w:themeColor="accent1" w:themeShade="BF"/>
                <w:lang w:val="ro-RO"/>
              </w:rPr>
              <w:t xml:space="preserve">    </w:t>
            </w:r>
            <w:bookmarkEnd w:id="17"/>
            <w:r w:rsidR="008343E6">
              <w:rPr>
                <w:rFonts w:cstheme="minorHAnsi"/>
                <w:color w:val="2E74B5" w:themeColor="accent1" w:themeShade="BF"/>
                <w:lang w:val="ro-RO"/>
              </w:rPr>
              <w:t xml:space="preserve">                                  </w:t>
            </w:r>
          </w:p>
          <w:p w14:paraId="4B631F6D" w14:textId="13237BEB" w:rsidR="008343E6" w:rsidRDefault="008343E6" w:rsidP="008A174A">
            <w:pPr>
              <w:jc w:val="both"/>
              <w:rPr>
                <w:rFonts w:cstheme="minorHAnsi"/>
                <w:color w:val="2E74B5" w:themeColor="accent1" w:themeShade="BF"/>
                <w:lang w:val="ro-RO"/>
              </w:rPr>
            </w:pPr>
            <w:r w:rsidRPr="00053D9B">
              <w:rPr>
                <w:rFonts w:cstheme="minorHAnsi"/>
                <w:color w:val="2E74B5" w:themeColor="accent1" w:themeShade="BF"/>
                <w:lang w:val="ro-RO"/>
              </w:rPr>
              <w:t xml:space="preserve">Acţiunea  - </w:t>
            </w:r>
            <w:r>
              <w:rPr>
                <w:rFonts w:cstheme="minorHAnsi"/>
                <w:color w:val="2E74B5" w:themeColor="accent1" w:themeShade="BF"/>
                <w:lang w:val="ro-RO"/>
              </w:rPr>
              <w:t>Mobilitate verde</w:t>
            </w:r>
          </w:p>
          <w:p w14:paraId="58D64DBF" w14:textId="1A6A2EB6" w:rsidR="008343E6" w:rsidRDefault="008343E6" w:rsidP="008A174A">
            <w:pPr>
              <w:jc w:val="both"/>
              <w:rPr>
                <w:rFonts w:cstheme="minorHAnsi"/>
                <w:color w:val="2E74B5" w:themeColor="accent1" w:themeShade="BF"/>
                <w:lang w:val="ro-RO"/>
              </w:rPr>
            </w:pPr>
          </w:p>
        </w:tc>
        <w:tc>
          <w:tcPr>
            <w:tcW w:w="1958" w:type="dxa"/>
            <w:shd w:val="clear" w:color="auto" w:fill="FBE4D5" w:themeFill="accent2" w:themeFillTint="33"/>
            <w:tcPrChange w:id="18" w:author="spla" w:date="2026-02-03T15:27:00Z" w16du:dateUtc="2026-02-03T13:27:00Z">
              <w:tcPr>
                <w:tcW w:w="1260" w:type="dxa"/>
                <w:shd w:val="clear" w:color="auto" w:fill="FBE4D5" w:themeFill="accent2" w:themeFillTint="33"/>
              </w:tcPr>
            </w:tcPrChange>
          </w:tcPr>
          <w:p w14:paraId="0396C83B" w14:textId="0A3FECA5" w:rsidR="00BA06C9" w:rsidDel="00291A42" w:rsidRDefault="008343E6" w:rsidP="00291A42">
            <w:pPr>
              <w:jc w:val="both"/>
              <w:rPr>
                <w:del w:id="19" w:author="spla" w:date="2026-02-03T14:54:00Z" w16du:dateUtc="2026-02-03T12:54:00Z"/>
                <w:rFonts w:cstheme="minorHAnsi"/>
                <w:color w:val="2E74B5" w:themeColor="accent1" w:themeShade="BF"/>
                <w:lang w:val="ro-RO"/>
              </w:rPr>
            </w:pPr>
            <w:del w:id="20" w:author="spla" w:date="2026-02-03T14:58:00Z" w16du:dateUtc="2026-02-03T12:58:00Z">
              <w:r w:rsidDel="00291A42">
                <w:rPr>
                  <w:rFonts w:cstheme="minorHAnsi"/>
                  <w:color w:val="2E74B5" w:themeColor="accent1" w:themeShade="BF"/>
                  <w:lang w:val="ro-RO"/>
                </w:rPr>
                <w:delText xml:space="preserve"> </w:delText>
              </w:r>
            </w:del>
            <w:del w:id="21" w:author="spla" w:date="2026-02-03T14:54:00Z" w16du:dateUtc="2026-02-03T12:54:00Z">
              <w:r w:rsidR="00BA06C9" w:rsidDel="00291A42">
                <w:rPr>
                  <w:rFonts w:cstheme="minorHAnsi"/>
                  <w:color w:val="2E74B5" w:themeColor="accent1" w:themeShade="BF"/>
                  <w:lang w:val="ro-RO"/>
                </w:rPr>
                <w:delText xml:space="preserve">Maxim </w:delText>
              </w:r>
            </w:del>
          </w:p>
          <w:p w14:paraId="4FD6FC13" w14:textId="51A3D123" w:rsidR="008343E6" w:rsidRPr="00053D9B" w:rsidRDefault="00BA06C9" w:rsidP="00291A42">
            <w:pPr>
              <w:jc w:val="both"/>
              <w:rPr>
                <w:rFonts w:cstheme="minorHAnsi"/>
                <w:color w:val="2E74B5" w:themeColor="accent1" w:themeShade="BF"/>
                <w:lang w:val="ro-RO"/>
              </w:rPr>
            </w:pPr>
            <w:del w:id="22" w:author="spla" w:date="2026-02-03T14:54:00Z" w16du:dateUtc="2026-02-03T12:54:00Z">
              <w:r w:rsidDel="00291A42">
                <w:rPr>
                  <w:rFonts w:cstheme="minorHAnsi"/>
                  <w:color w:val="2E74B5" w:themeColor="accent1" w:themeShade="BF"/>
                  <w:lang w:val="ro-RO"/>
                </w:rPr>
                <w:delText xml:space="preserve">     50</w:delText>
              </w:r>
            </w:del>
          </w:p>
        </w:tc>
        <w:tc>
          <w:tcPr>
            <w:tcW w:w="7667" w:type="dxa"/>
            <w:gridSpan w:val="2"/>
            <w:shd w:val="clear" w:color="auto" w:fill="FBE4D5" w:themeFill="accent2" w:themeFillTint="33"/>
            <w:tcPrChange w:id="23" w:author="spla" w:date="2026-02-03T15:27:00Z" w16du:dateUtc="2026-02-03T13:27:00Z">
              <w:tcPr>
                <w:tcW w:w="8365" w:type="dxa"/>
                <w:gridSpan w:val="3"/>
                <w:shd w:val="clear" w:color="auto" w:fill="FBE4D5" w:themeFill="accent2" w:themeFillTint="33"/>
              </w:tcPr>
            </w:tcPrChange>
          </w:tcPr>
          <w:p w14:paraId="64CBB0F4" w14:textId="0FA6BA26" w:rsidR="008343E6" w:rsidRPr="00053D9B" w:rsidRDefault="008343E6" w:rsidP="008A174A">
            <w:pPr>
              <w:jc w:val="both"/>
              <w:rPr>
                <w:rFonts w:cstheme="minorHAnsi"/>
                <w:color w:val="2E74B5" w:themeColor="accent1" w:themeShade="BF"/>
                <w:lang w:val="ro-RO"/>
              </w:rPr>
            </w:pPr>
          </w:p>
        </w:tc>
      </w:tr>
      <w:bookmarkEnd w:id="16"/>
      <w:tr w:rsidR="00291A42" w14:paraId="2D5DC761" w14:textId="75506830" w:rsidTr="00287910">
        <w:tc>
          <w:tcPr>
            <w:tcW w:w="555" w:type="dxa"/>
            <w:tcPrChange w:id="24" w:author="spla" w:date="2026-02-03T15:27:00Z" w16du:dateUtc="2026-02-03T13:27:00Z">
              <w:tcPr>
                <w:tcW w:w="555" w:type="dxa"/>
              </w:tcPr>
            </w:tcPrChange>
          </w:tcPr>
          <w:p w14:paraId="4BAD4393" w14:textId="77777777" w:rsidR="00291A42" w:rsidRDefault="00291A42" w:rsidP="008A174A">
            <w:pPr>
              <w:jc w:val="both"/>
              <w:rPr>
                <w:rFonts w:cstheme="minorHAnsi"/>
                <w:lang w:val="ro-RO"/>
              </w:rPr>
            </w:pPr>
          </w:p>
        </w:tc>
        <w:tc>
          <w:tcPr>
            <w:tcW w:w="3850" w:type="dxa"/>
            <w:tcPrChange w:id="25" w:author="spla" w:date="2026-02-03T15:27:00Z" w16du:dateUtc="2026-02-03T13:27:00Z">
              <w:tcPr>
                <w:tcW w:w="3850" w:type="dxa"/>
              </w:tcPr>
            </w:tcPrChange>
          </w:tcPr>
          <w:p w14:paraId="658CF1C8" w14:textId="562CC4BD" w:rsidR="00291A42" w:rsidRDefault="00291A42" w:rsidP="008A174A">
            <w:pPr>
              <w:jc w:val="both"/>
              <w:rPr>
                <w:ins w:id="26" w:author="spla" w:date="2025-11-19T09:43:00Z" w16du:dateUtc="2025-11-19T07:43:00Z"/>
                <w:rFonts w:cstheme="minorHAnsi"/>
                <w:lang w:val="ro-RO"/>
              </w:rPr>
            </w:pPr>
            <w:r w:rsidRPr="00053D9B">
              <w:rPr>
                <w:rFonts w:cstheme="minorHAnsi"/>
                <w:lang w:val="ro-RO"/>
              </w:rPr>
              <w:t>Proiectul derivă din documentele strategice relevante</w:t>
            </w:r>
            <w:r>
              <w:rPr>
                <w:rFonts w:cstheme="minorHAnsi"/>
                <w:lang w:val="ro-RO"/>
              </w:rPr>
              <w:t xml:space="preserve">, respectiv </w:t>
            </w:r>
            <w:r w:rsidRPr="00420D12">
              <w:rPr>
                <w:rFonts w:cstheme="minorHAnsi"/>
                <w:lang w:val="ro-RO"/>
              </w:rPr>
              <w:t>Planul de Mobilitate Urbană Durabilă (PMUD) al municipiului sau orașului (UAT)</w:t>
            </w:r>
            <w:r>
              <w:t xml:space="preserve"> </w:t>
            </w:r>
            <w:r w:rsidRPr="0030040C">
              <w:rPr>
                <w:rFonts w:cstheme="minorHAnsi"/>
                <w:lang w:val="ro-RO"/>
              </w:rPr>
              <w:t>), respectiv al zonei metropolitane</w:t>
            </w:r>
            <w:r w:rsidRPr="00420D12">
              <w:rPr>
                <w:rFonts w:cstheme="minorHAnsi"/>
                <w:lang w:val="ro-RO"/>
              </w:rPr>
              <w:t xml:space="preserve"> / în Strategia Integrată de </w:t>
            </w:r>
            <w:r w:rsidRPr="007408F5">
              <w:rPr>
                <w:rFonts w:cstheme="minorHAnsi"/>
                <w:lang w:val="ro-RO"/>
              </w:rPr>
              <w:t>Dezvoltare Urbană (SIDU), /</w:t>
            </w:r>
            <w:ins w:id="27" w:author="spla" w:date="2025-11-19T09:41:00Z" w16du:dateUtc="2025-11-19T07:41:00Z">
              <w:r>
                <w:t xml:space="preserve"> </w:t>
              </w:r>
              <w:r w:rsidRPr="0030040C">
                <w:rPr>
                  <w:rFonts w:cstheme="minorHAnsi"/>
                  <w:lang w:val="ro-RO"/>
                </w:rPr>
                <w:t xml:space="preserve">Strategia de dezvolatare a Județului/ </w:t>
              </w:r>
            </w:ins>
            <w:r w:rsidRPr="007408F5">
              <w:rPr>
                <w:rFonts w:cstheme="minorHAnsi"/>
                <w:lang w:val="ro-RO"/>
              </w:rPr>
              <w:t xml:space="preserve"> Studiul de trafic și </w:t>
            </w:r>
            <w:r w:rsidRPr="00CF3DCA">
              <w:rPr>
                <w:rFonts w:cstheme="minorHAnsi"/>
                <w:lang w:val="ro-RO"/>
              </w:rPr>
              <w:t>Atlasul Zonelor Rurale Marginalizate şi al Dezvoltării Umane Locale din România</w:t>
            </w:r>
            <w:ins w:id="28" w:author="spla" w:date="2025-11-19T09:41:00Z" w16du:dateUtc="2025-11-19T07:41:00Z">
              <w:r>
                <w:rPr>
                  <w:rFonts w:cstheme="minorHAnsi"/>
                  <w:lang w:val="ro-RO"/>
                </w:rPr>
                <w:t xml:space="preserve"> (după caz)</w:t>
              </w:r>
            </w:ins>
          </w:p>
          <w:p w14:paraId="16D8C5F4" w14:textId="026761B6" w:rsidR="00291A42" w:rsidDel="00291A42" w:rsidRDefault="00291A42" w:rsidP="008A174A">
            <w:pPr>
              <w:jc w:val="both"/>
              <w:rPr>
                <w:del w:id="29" w:author="spla" w:date="2026-02-03T14:55:00Z" w16du:dateUtc="2026-02-03T12:55:00Z"/>
                <w:rFonts w:cstheme="minorHAnsi"/>
                <w:lang w:val="ro-RO"/>
              </w:rPr>
            </w:pPr>
          </w:p>
          <w:p w14:paraId="1EEA0FAA" w14:textId="22E80002" w:rsidR="00291A42" w:rsidDel="00291A42" w:rsidRDefault="00291A42" w:rsidP="008A174A">
            <w:pPr>
              <w:jc w:val="both"/>
              <w:rPr>
                <w:del w:id="30" w:author="spla" w:date="2026-02-03T14:55:00Z" w16du:dateUtc="2026-02-03T12:55:00Z"/>
                <w:rFonts w:cstheme="minorHAnsi"/>
                <w:lang w:val="ro-RO"/>
              </w:rPr>
            </w:pPr>
          </w:p>
          <w:p w14:paraId="01D06488" w14:textId="55A9D361" w:rsidR="00291A42" w:rsidDel="00291A42" w:rsidRDefault="00291A42" w:rsidP="008A174A">
            <w:pPr>
              <w:jc w:val="both"/>
              <w:rPr>
                <w:del w:id="31" w:author="spla" w:date="2026-02-03T14:55:00Z" w16du:dateUtc="2026-02-03T12:55:00Z"/>
                <w:rFonts w:cstheme="minorHAnsi"/>
                <w:lang w:val="ro-RO"/>
              </w:rPr>
            </w:pPr>
            <w:del w:id="32" w:author="spla" w:date="2026-02-03T14:55:00Z" w16du:dateUtc="2026-02-03T12:55:00Z">
              <w:r w:rsidDel="00291A42">
                <w:rPr>
                  <w:rFonts w:cstheme="minorHAnsi"/>
                  <w:lang w:val="ro-RO"/>
                </w:rPr>
                <w:delText xml:space="preserve">1. </w:delText>
              </w:r>
              <w:r w:rsidRPr="00524F5F" w:rsidDel="00291A42">
                <w:rPr>
                  <w:rFonts w:cstheme="minorHAnsi"/>
                  <w:lang w:val="ro-RO"/>
                </w:rPr>
                <w:delText>Planul de Mobilitate Urbană Durabilă (PMUD) al municipiului sau orașului (UAT)</w:delText>
              </w:r>
            </w:del>
          </w:p>
          <w:p w14:paraId="7357F541" w14:textId="6F1F1BC2" w:rsidR="00291A42" w:rsidDel="00291A42" w:rsidRDefault="00291A42" w:rsidP="008A174A">
            <w:pPr>
              <w:jc w:val="both"/>
              <w:rPr>
                <w:del w:id="33" w:author="spla" w:date="2026-02-03T14:55:00Z" w16du:dateUtc="2026-02-03T12:55:00Z"/>
                <w:rFonts w:cstheme="minorHAnsi"/>
                <w:lang w:val="ro-RO"/>
              </w:rPr>
            </w:pPr>
          </w:p>
          <w:p w14:paraId="587580C8" w14:textId="1179D8ED" w:rsidR="00291A42" w:rsidDel="00291A42" w:rsidRDefault="00291A42" w:rsidP="008A174A">
            <w:pPr>
              <w:jc w:val="both"/>
              <w:rPr>
                <w:del w:id="34" w:author="spla" w:date="2026-02-03T14:55:00Z" w16du:dateUtc="2026-02-03T12:55:00Z"/>
                <w:rFonts w:cstheme="minorHAnsi"/>
                <w:i/>
                <w:iCs/>
                <w:lang w:val="ro-RO"/>
              </w:rPr>
            </w:pPr>
            <w:del w:id="35" w:author="spla" w:date="2025-11-19T09:43:00Z" w16du:dateUtc="2025-11-19T07:43:00Z">
              <w:r w:rsidRPr="008053BD" w:rsidDel="008D185D">
                <w:rPr>
                  <w:rFonts w:cstheme="minorHAnsi"/>
                  <w:i/>
                  <w:iCs/>
                  <w:lang w:val="ro-RO"/>
                </w:rPr>
                <w:delText>Obținerea a 0 puncte pentru acest criteriu conduce la excluderea proiectului de la finanțare</w:delText>
              </w:r>
            </w:del>
            <w:del w:id="36" w:author="spla" w:date="2026-02-03T14:55:00Z" w16du:dateUtc="2026-02-03T12:55:00Z">
              <w:r w:rsidRPr="008053BD" w:rsidDel="00291A42">
                <w:rPr>
                  <w:rFonts w:cstheme="minorHAnsi"/>
                  <w:i/>
                  <w:iCs/>
                  <w:lang w:val="ro-RO"/>
                </w:rPr>
                <w:delText>.</w:delText>
              </w:r>
            </w:del>
          </w:p>
          <w:p w14:paraId="07631583" w14:textId="0A83BD97" w:rsidR="00291A42" w:rsidRPr="008053BD" w:rsidDel="00291A42" w:rsidRDefault="00291A42" w:rsidP="008A174A">
            <w:pPr>
              <w:jc w:val="both"/>
              <w:rPr>
                <w:del w:id="37" w:author="spla" w:date="2026-02-03T14:55:00Z" w16du:dateUtc="2026-02-03T12:55:00Z"/>
                <w:rFonts w:cstheme="minorHAnsi"/>
                <w:i/>
                <w:iCs/>
                <w:lang w:val="ro-RO"/>
              </w:rPr>
            </w:pPr>
          </w:p>
          <w:p w14:paraId="4585A00D" w14:textId="74E3BA39" w:rsidR="00291A42" w:rsidDel="00291A42" w:rsidRDefault="00291A42" w:rsidP="008A174A">
            <w:pPr>
              <w:jc w:val="both"/>
              <w:rPr>
                <w:del w:id="38" w:author="spla" w:date="2026-02-03T14:55:00Z" w16du:dateUtc="2026-02-03T12:55:00Z"/>
                <w:rFonts w:cstheme="minorHAnsi"/>
                <w:lang w:val="ro-RO"/>
              </w:rPr>
            </w:pPr>
            <w:del w:id="39" w:author="spla" w:date="2026-02-03T14:55:00Z" w16du:dateUtc="2026-02-03T12:55:00Z">
              <w:r w:rsidDel="00291A42">
                <w:rPr>
                  <w:rFonts w:cstheme="minorHAnsi"/>
                  <w:lang w:val="ro-RO"/>
                </w:rPr>
                <w:delText xml:space="preserve">2. </w:delText>
              </w:r>
              <w:r w:rsidRPr="00524F5F" w:rsidDel="00291A42">
                <w:rPr>
                  <w:rFonts w:cstheme="minorHAnsi"/>
                  <w:lang w:val="ro-RO"/>
                </w:rPr>
                <w:delText>Strategia Integrată de Dezvoltare Urbană (SIDU)</w:delText>
              </w:r>
            </w:del>
          </w:p>
          <w:p w14:paraId="229EA89F" w14:textId="5F6C15DD" w:rsidR="00291A42" w:rsidDel="00291A42" w:rsidRDefault="00291A42" w:rsidP="008A174A">
            <w:pPr>
              <w:jc w:val="both"/>
              <w:rPr>
                <w:del w:id="40" w:author="spla" w:date="2026-02-03T14:55:00Z" w16du:dateUtc="2026-02-03T12:55:00Z"/>
                <w:rFonts w:cstheme="minorHAnsi"/>
                <w:lang w:val="ro-RO"/>
              </w:rPr>
            </w:pPr>
          </w:p>
          <w:p w14:paraId="2999F6B4" w14:textId="222BCAFC" w:rsidR="00291A42" w:rsidDel="00291A42" w:rsidRDefault="00291A42" w:rsidP="008A174A">
            <w:pPr>
              <w:jc w:val="both"/>
              <w:rPr>
                <w:del w:id="41" w:author="spla" w:date="2026-02-03T14:55:00Z" w16du:dateUtc="2026-02-03T12:55:00Z"/>
                <w:rFonts w:cstheme="minorHAnsi"/>
                <w:lang w:val="ro-RO"/>
              </w:rPr>
            </w:pPr>
            <w:del w:id="42" w:author="spla" w:date="2026-02-03T14:55:00Z" w16du:dateUtc="2026-02-03T12:55:00Z">
              <w:r w:rsidDel="00291A42">
                <w:rPr>
                  <w:rFonts w:cstheme="minorHAnsi"/>
                  <w:lang w:val="ro-RO"/>
                </w:rPr>
                <w:delText xml:space="preserve">3. </w:delText>
              </w:r>
              <w:r w:rsidRPr="00524F5F" w:rsidDel="00291A42">
                <w:rPr>
                  <w:rFonts w:cstheme="minorHAnsi"/>
                  <w:lang w:val="ro-RO"/>
                </w:rPr>
                <w:delText>Studiul de trafic</w:delText>
              </w:r>
            </w:del>
          </w:p>
          <w:p w14:paraId="2C6872FD" w14:textId="0516E371" w:rsidR="00291A42" w:rsidDel="00291A42" w:rsidRDefault="00291A42" w:rsidP="008A174A">
            <w:pPr>
              <w:jc w:val="both"/>
              <w:rPr>
                <w:del w:id="43" w:author="spla" w:date="2026-02-03T14:55:00Z" w16du:dateUtc="2026-02-03T12:55:00Z"/>
                <w:rFonts w:cstheme="minorHAnsi"/>
                <w:lang w:val="ro-RO"/>
              </w:rPr>
            </w:pPr>
          </w:p>
          <w:p w14:paraId="51063338" w14:textId="1CB3DF64" w:rsidR="00291A42" w:rsidRDefault="00291A42" w:rsidP="008A174A">
            <w:pPr>
              <w:jc w:val="both"/>
              <w:rPr>
                <w:rFonts w:cstheme="minorHAnsi"/>
                <w:lang w:val="ro-RO"/>
              </w:rPr>
            </w:pPr>
            <w:del w:id="44" w:author="spla" w:date="2026-02-03T14:55:00Z" w16du:dateUtc="2026-02-03T12:55:00Z">
              <w:r w:rsidDel="00291A42">
                <w:rPr>
                  <w:rFonts w:cstheme="minorHAnsi"/>
                  <w:lang w:val="ro-RO"/>
                </w:rPr>
                <w:delText xml:space="preserve">4. </w:delText>
              </w:r>
              <w:r w:rsidRPr="00524F5F" w:rsidDel="00291A42">
                <w:rPr>
                  <w:rFonts w:cstheme="minorHAnsi"/>
                  <w:lang w:val="ro-RO"/>
                </w:rPr>
                <w:delText>Atlasul Zonelor Rurale Marginalizate şi al Dezvoltării Umane Locale din România</w:delText>
              </w:r>
            </w:del>
          </w:p>
        </w:tc>
        <w:tc>
          <w:tcPr>
            <w:tcW w:w="1958" w:type="dxa"/>
            <w:tcPrChange w:id="45" w:author="spla" w:date="2026-02-03T15:27:00Z" w16du:dateUtc="2026-02-03T13:27:00Z">
              <w:tcPr>
                <w:tcW w:w="1260" w:type="dxa"/>
              </w:tcPr>
            </w:tcPrChange>
          </w:tcPr>
          <w:p w14:paraId="18FB79A3" w14:textId="77777777" w:rsidR="00291A42" w:rsidRDefault="00291A42" w:rsidP="008A174A">
            <w:pPr>
              <w:jc w:val="both"/>
              <w:rPr>
                <w:rFonts w:cstheme="minorHAnsi"/>
                <w:lang w:val="ro-RO"/>
              </w:rPr>
            </w:pPr>
          </w:p>
          <w:p w14:paraId="1468E7DF" w14:textId="3C495AC6" w:rsidR="00291A42" w:rsidDel="00291A42" w:rsidRDefault="00291A42" w:rsidP="008A174A">
            <w:pPr>
              <w:jc w:val="both"/>
              <w:rPr>
                <w:del w:id="46" w:author="spla" w:date="2026-02-03T14:54:00Z" w16du:dateUtc="2026-02-03T12:54:00Z"/>
                <w:rFonts w:cstheme="minorHAnsi"/>
                <w:lang w:val="ro-RO"/>
              </w:rPr>
            </w:pPr>
            <w:del w:id="47" w:author="spla" w:date="2026-02-03T14:54:00Z" w16du:dateUtc="2026-02-03T12:54:00Z">
              <w:r w:rsidDel="00291A42">
                <w:rPr>
                  <w:rFonts w:cstheme="minorHAnsi"/>
                  <w:lang w:val="ro-RO"/>
                </w:rPr>
                <w:delText>12 puncte (punctaj cumulativ)</w:delText>
              </w:r>
            </w:del>
          </w:p>
          <w:p w14:paraId="220B1B5D" w14:textId="77777777" w:rsidR="00291A42" w:rsidRDefault="00291A42" w:rsidP="008A174A">
            <w:pPr>
              <w:jc w:val="both"/>
              <w:rPr>
                <w:rFonts w:cstheme="minorHAnsi"/>
                <w:lang w:val="ro-RO"/>
              </w:rPr>
            </w:pPr>
          </w:p>
          <w:p w14:paraId="6CE97C63" w14:textId="77777777" w:rsidR="00291A42" w:rsidRDefault="00291A42" w:rsidP="008A174A">
            <w:pPr>
              <w:jc w:val="both"/>
              <w:rPr>
                <w:rFonts w:cstheme="minorHAnsi"/>
                <w:lang w:val="ro-RO"/>
              </w:rPr>
            </w:pPr>
          </w:p>
          <w:p w14:paraId="0FD799D9" w14:textId="77777777" w:rsidR="00291A42" w:rsidRDefault="00291A42" w:rsidP="008A174A">
            <w:pPr>
              <w:jc w:val="both"/>
              <w:rPr>
                <w:rFonts w:cstheme="minorHAnsi"/>
                <w:lang w:val="ro-RO"/>
              </w:rPr>
            </w:pPr>
          </w:p>
          <w:p w14:paraId="02683807" w14:textId="77777777" w:rsidR="00291A42" w:rsidRDefault="00291A42" w:rsidP="008A174A">
            <w:pPr>
              <w:jc w:val="both"/>
              <w:rPr>
                <w:rFonts w:cstheme="minorHAnsi"/>
                <w:lang w:val="ro-RO"/>
              </w:rPr>
            </w:pPr>
          </w:p>
          <w:p w14:paraId="58AE8192" w14:textId="77777777" w:rsidR="00291A42" w:rsidRDefault="00291A42" w:rsidP="008A174A">
            <w:pPr>
              <w:jc w:val="both"/>
              <w:rPr>
                <w:ins w:id="48" w:author="spla" w:date="2025-11-19T09:41:00Z" w16du:dateUtc="2025-11-19T07:41:00Z"/>
                <w:rFonts w:cstheme="minorHAnsi"/>
                <w:lang w:val="ro-RO"/>
              </w:rPr>
            </w:pPr>
          </w:p>
          <w:p w14:paraId="753B0A2C" w14:textId="77777777" w:rsidR="00291A42" w:rsidRDefault="00291A42" w:rsidP="008A174A">
            <w:pPr>
              <w:jc w:val="both"/>
              <w:rPr>
                <w:ins w:id="49" w:author="spla" w:date="2025-11-19T09:41:00Z" w16du:dateUtc="2025-11-19T07:41:00Z"/>
                <w:rFonts w:cstheme="minorHAnsi"/>
                <w:lang w:val="ro-RO"/>
              </w:rPr>
            </w:pPr>
          </w:p>
          <w:p w14:paraId="75EBEB50" w14:textId="77777777" w:rsidR="00291A42" w:rsidRDefault="00291A42" w:rsidP="008A174A">
            <w:pPr>
              <w:jc w:val="both"/>
              <w:rPr>
                <w:ins w:id="50" w:author="spla" w:date="2025-11-19T09:41:00Z" w16du:dateUtc="2025-11-19T07:41:00Z"/>
                <w:rFonts w:cstheme="minorHAnsi"/>
                <w:lang w:val="ro-RO"/>
              </w:rPr>
            </w:pPr>
          </w:p>
          <w:p w14:paraId="142E419D" w14:textId="77777777" w:rsidR="00291A42" w:rsidRDefault="00291A42" w:rsidP="008A174A">
            <w:pPr>
              <w:jc w:val="both"/>
              <w:rPr>
                <w:ins w:id="51" w:author="spla" w:date="2025-11-19T09:41:00Z" w16du:dateUtc="2025-11-19T07:41:00Z"/>
                <w:rFonts w:cstheme="minorHAnsi"/>
                <w:lang w:val="ro-RO"/>
              </w:rPr>
            </w:pPr>
          </w:p>
          <w:p w14:paraId="72EF76D8" w14:textId="27C17070" w:rsidR="00291A42" w:rsidDel="00291A42" w:rsidRDefault="00291A42" w:rsidP="008A174A">
            <w:pPr>
              <w:jc w:val="both"/>
              <w:rPr>
                <w:del w:id="52" w:author="spla" w:date="2026-02-03T14:55:00Z" w16du:dateUtc="2026-02-03T12:55:00Z"/>
                <w:rFonts w:cstheme="minorHAnsi"/>
                <w:lang w:val="ro-RO"/>
              </w:rPr>
            </w:pPr>
            <w:del w:id="53" w:author="spla" w:date="2026-02-03T14:55:00Z" w16du:dateUtc="2026-02-03T12:55:00Z">
              <w:r w:rsidDel="00291A42">
                <w:rPr>
                  <w:rFonts w:cstheme="minorHAnsi"/>
                  <w:lang w:val="ro-RO"/>
                </w:rPr>
                <w:delText>3</w:delText>
              </w:r>
            </w:del>
          </w:p>
          <w:p w14:paraId="1CCAECBD" w14:textId="43033F7F" w:rsidR="00291A42" w:rsidDel="00291A42" w:rsidRDefault="00291A42" w:rsidP="008A174A">
            <w:pPr>
              <w:jc w:val="both"/>
              <w:rPr>
                <w:del w:id="54" w:author="spla" w:date="2026-02-03T14:55:00Z" w16du:dateUtc="2026-02-03T12:55:00Z"/>
                <w:rFonts w:cstheme="minorHAnsi"/>
                <w:lang w:val="ro-RO"/>
              </w:rPr>
            </w:pPr>
          </w:p>
          <w:p w14:paraId="7E81D6FB" w14:textId="6EA7B790" w:rsidR="00291A42" w:rsidDel="00291A42" w:rsidRDefault="00291A42" w:rsidP="008A174A">
            <w:pPr>
              <w:jc w:val="both"/>
              <w:rPr>
                <w:del w:id="55" w:author="spla" w:date="2026-02-03T14:55:00Z" w16du:dateUtc="2026-02-03T12:55:00Z"/>
                <w:rFonts w:cstheme="minorHAnsi"/>
                <w:lang w:val="ro-RO"/>
              </w:rPr>
            </w:pPr>
          </w:p>
          <w:p w14:paraId="4FB9D2D1" w14:textId="3339F3A5" w:rsidR="00291A42" w:rsidDel="00291A42" w:rsidRDefault="00291A42" w:rsidP="008A174A">
            <w:pPr>
              <w:jc w:val="both"/>
              <w:rPr>
                <w:del w:id="56" w:author="spla" w:date="2026-02-03T14:55:00Z" w16du:dateUtc="2026-02-03T12:55:00Z"/>
                <w:rFonts w:cstheme="minorHAnsi"/>
                <w:lang w:val="ro-RO"/>
              </w:rPr>
            </w:pPr>
          </w:p>
          <w:p w14:paraId="7CF294D1" w14:textId="5144BCCF" w:rsidR="00291A42" w:rsidDel="00291A42" w:rsidRDefault="00291A42" w:rsidP="008A174A">
            <w:pPr>
              <w:jc w:val="both"/>
              <w:rPr>
                <w:del w:id="57" w:author="spla" w:date="2026-02-03T14:55:00Z" w16du:dateUtc="2026-02-03T12:55:00Z"/>
                <w:rFonts w:cstheme="minorHAnsi"/>
                <w:lang w:val="ro-RO"/>
              </w:rPr>
            </w:pPr>
          </w:p>
          <w:p w14:paraId="46029E45" w14:textId="550C300F" w:rsidR="00291A42" w:rsidDel="00291A42" w:rsidRDefault="00291A42" w:rsidP="008A174A">
            <w:pPr>
              <w:jc w:val="both"/>
              <w:rPr>
                <w:del w:id="58" w:author="spla" w:date="2026-02-03T14:55:00Z" w16du:dateUtc="2026-02-03T12:55:00Z"/>
                <w:rFonts w:cstheme="minorHAnsi"/>
                <w:lang w:val="ro-RO"/>
              </w:rPr>
            </w:pPr>
          </w:p>
          <w:p w14:paraId="5FFD23DF" w14:textId="4F9C87A4" w:rsidR="00291A42" w:rsidDel="00291A42" w:rsidRDefault="00291A42" w:rsidP="008A174A">
            <w:pPr>
              <w:jc w:val="both"/>
              <w:rPr>
                <w:del w:id="59" w:author="spla" w:date="2026-02-03T14:55:00Z" w16du:dateUtc="2026-02-03T12:55:00Z"/>
                <w:rFonts w:cstheme="minorHAnsi"/>
                <w:lang w:val="ro-RO"/>
              </w:rPr>
            </w:pPr>
          </w:p>
          <w:p w14:paraId="13B5418F" w14:textId="430C7066" w:rsidR="00291A42" w:rsidDel="00291A42" w:rsidRDefault="00291A42" w:rsidP="008A174A">
            <w:pPr>
              <w:jc w:val="both"/>
              <w:rPr>
                <w:del w:id="60" w:author="spla" w:date="2026-02-03T14:55:00Z" w16du:dateUtc="2026-02-03T12:55:00Z"/>
                <w:rFonts w:cstheme="minorHAnsi"/>
                <w:lang w:val="ro-RO"/>
              </w:rPr>
            </w:pPr>
          </w:p>
          <w:p w14:paraId="7DD1F617" w14:textId="06ECD597" w:rsidR="00291A42" w:rsidDel="00291A42" w:rsidRDefault="00291A42" w:rsidP="008A174A">
            <w:pPr>
              <w:jc w:val="both"/>
              <w:rPr>
                <w:del w:id="61" w:author="spla" w:date="2026-02-03T14:55:00Z" w16du:dateUtc="2026-02-03T12:55:00Z"/>
                <w:rFonts w:cstheme="minorHAnsi"/>
                <w:lang w:val="ro-RO"/>
              </w:rPr>
            </w:pPr>
            <w:del w:id="62" w:author="spla" w:date="2026-02-03T14:55:00Z" w16du:dateUtc="2026-02-03T12:55:00Z">
              <w:r w:rsidDel="00291A42">
                <w:rPr>
                  <w:rFonts w:cstheme="minorHAnsi"/>
                  <w:lang w:val="ro-RO"/>
                </w:rPr>
                <w:delText>3</w:delText>
              </w:r>
            </w:del>
          </w:p>
          <w:p w14:paraId="78CC4F10" w14:textId="46CAA7FE" w:rsidR="00291A42" w:rsidDel="00291A42" w:rsidRDefault="00291A42" w:rsidP="008A174A">
            <w:pPr>
              <w:jc w:val="both"/>
              <w:rPr>
                <w:del w:id="63" w:author="spla" w:date="2026-02-03T14:55:00Z" w16du:dateUtc="2026-02-03T12:55:00Z"/>
                <w:rFonts w:cstheme="minorHAnsi"/>
                <w:lang w:val="ro-RO"/>
              </w:rPr>
            </w:pPr>
          </w:p>
          <w:p w14:paraId="68DC4611" w14:textId="77777777" w:rsidR="00291A42" w:rsidDel="0030040C" w:rsidRDefault="00291A42" w:rsidP="008A174A">
            <w:pPr>
              <w:jc w:val="both"/>
              <w:rPr>
                <w:del w:id="64" w:author="spla" w:date="2025-11-19T09:41:00Z" w16du:dateUtc="2025-11-19T07:41:00Z"/>
                <w:rFonts w:cstheme="minorHAnsi"/>
                <w:lang w:val="ro-RO"/>
              </w:rPr>
            </w:pPr>
          </w:p>
          <w:p w14:paraId="0ED8200D" w14:textId="679BA692" w:rsidR="00291A42" w:rsidDel="00291A42" w:rsidRDefault="00291A42" w:rsidP="008A174A">
            <w:pPr>
              <w:jc w:val="both"/>
              <w:rPr>
                <w:del w:id="65" w:author="spla" w:date="2026-02-03T14:55:00Z" w16du:dateUtc="2026-02-03T12:55:00Z"/>
                <w:rFonts w:cstheme="minorHAnsi"/>
                <w:lang w:val="ro-RO"/>
              </w:rPr>
            </w:pPr>
          </w:p>
          <w:p w14:paraId="066E46FB" w14:textId="3BCC6A2B" w:rsidR="00291A42" w:rsidDel="00291A42" w:rsidRDefault="00291A42" w:rsidP="008A174A">
            <w:pPr>
              <w:jc w:val="both"/>
              <w:rPr>
                <w:del w:id="66" w:author="spla" w:date="2026-02-03T14:55:00Z" w16du:dateUtc="2026-02-03T12:55:00Z"/>
                <w:rFonts w:cstheme="minorHAnsi"/>
                <w:lang w:val="ro-RO"/>
              </w:rPr>
            </w:pPr>
            <w:del w:id="67" w:author="spla" w:date="2026-02-03T14:55:00Z" w16du:dateUtc="2026-02-03T12:55:00Z">
              <w:r w:rsidDel="00291A42">
                <w:rPr>
                  <w:rFonts w:cstheme="minorHAnsi"/>
                  <w:lang w:val="ro-RO"/>
                </w:rPr>
                <w:delText>3</w:delText>
              </w:r>
            </w:del>
          </w:p>
          <w:p w14:paraId="274D31C3" w14:textId="2C11CC6A" w:rsidR="00291A42" w:rsidDel="00291A42" w:rsidRDefault="00291A42" w:rsidP="008A174A">
            <w:pPr>
              <w:jc w:val="both"/>
              <w:rPr>
                <w:del w:id="68" w:author="spla" w:date="2026-02-03T14:55:00Z" w16du:dateUtc="2026-02-03T12:55:00Z"/>
                <w:rFonts w:cstheme="minorHAnsi"/>
                <w:lang w:val="ro-RO"/>
              </w:rPr>
            </w:pPr>
          </w:p>
          <w:p w14:paraId="75E7DCDB" w14:textId="41DBBB5A" w:rsidR="00291A42" w:rsidRDefault="00291A42" w:rsidP="008A174A">
            <w:pPr>
              <w:jc w:val="both"/>
              <w:rPr>
                <w:rFonts w:cstheme="minorHAnsi"/>
                <w:lang w:val="ro-RO"/>
              </w:rPr>
            </w:pPr>
            <w:del w:id="69" w:author="spla" w:date="2026-02-03T14:55:00Z" w16du:dateUtc="2026-02-03T12:55:00Z">
              <w:r w:rsidDel="00291A42">
                <w:rPr>
                  <w:rFonts w:cstheme="minorHAnsi"/>
                  <w:lang w:val="ro-RO"/>
                </w:rPr>
                <w:delText>3</w:delText>
              </w:r>
            </w:del>
          </w:p>
        </w:tc>
        <w:tc>
          <w:tcPr>
            <w:tcW w:w="7667" w:type="dxa"/>
            <w:gridSpan w:val="2"/>
            <w:tcPrChange w:id="70" w:author="spla" w:date="2026-02-03T15:27:00Z" w16du:dateUtc="2026-02-03T13:27:00Z">
              <w:tcPr>
                <w:tcW w:w="8365" w:type="dxa"/>
                <w:gridSpan w:val="3"/>
              </w:tcPr>
            </w:tcPrChange>
          </w:tcPr>
          <w:p w14:paraId="1593BE40" w14:textId="77777777" w:rsidR="00291A42" w:rsidRPr="00FF73FA" w:rsidRDefault="00291A42" w:rsidP="008A174A">
            <w:pPr>
              <w:jc w:val="both"/>
              <w:rPr>
                <w:rFonts w:cstheme="minorHAnsi"/>
                <w:lang w:val="ro-RO"/>
              </w:rPr>
            </w:pPr>
            <w:del w:id="71" w:author="spla" w:date="2026-02-03T15:02:00Z" w16du:dateUtc="2026-02-03T13:02:00Z">
              <w:r w:rsidDel="00291A42">
                <w:rPr>
                  <w:rFonts w:cstheme="minorHAnsi"/>
                  <w:lang w:val="ro-RO"/>
                </w:rPr>
                <w:delText>Planurile cartografiază și stabilesc obligații privind traseele strategice și categoriile de investiții relevante pentru zonă.</w:delText>
              </w:r>
            </w:del>
          </w:p>
          <w:p w14:paraId="28B9FAB1" w14:textId="3E4FC70B" w:rsidR="00291A42" w:rsidRPr="007408F5" w:rsidRDefault="00291A42" w:rsidP="008A174A">
            <w:pPr>
              <w:jc w:val="both"/>
              <w:rPr>
                <w:rFonts w:cstheme="minorHAnsi"/>
                <w:highlight w:val="cyan"/>
                <w:lang w:val="ro-RO"/>
              </w:rPr>
            </w:pPr>
            <w:r w:rsidRPr="007408F5">
              <w:rPr>
                <w:rFonts w:cstheme="minorHAnsi"/>
                <w:lang w:val="ro-RO"/>
              </w:rPr>
              <w:t>Se probează cu informațiile din secțiunile Justificare/context/relevanță/oportunitate și contribuția la obiectivul specific și Descrierea investiției din Cererea de Finanațare, care fac legătura între acțiunile proiectului și prevederile PMUD, SIDU</w:t>
            </w:r>
            <w:ins w:id="72" w:author="spla" w:date="2026-02-03T14:56:00Z" w16du:dateUtc="2026-02-03T12:56:00Z">
              <w:r>
                <w:rPr>
                  <w:rFonts w:cstheme="minorHAnsi"/>
                  <w:lang w:val="ro-RO"/>
                </w:rPr>
                <w:t xml:space="preserve">, </w:t>
              </w:r>
            </w:ins>
            <w:ins w:id="73" w:author="spla" w:date="2025-11-19T09:42:00Z" w16du:dateUtc="2025-11-19T07:42:00Z">
              <w:r w:rsidRPr="008D185D">
                <w:rPr>
                  <w:rFonts w:cstheme="minorHAnsi"/>
                  <w:lang w:val="ro-RO"/>
                </w:rPr>
                <w:t>Strategia de dezvolatare a Județului</w:t>
              </w:r>
            </w:ins>
            <w:r w:rsidRPr="007408F5">
              <w:rPr>
                <w:rFonts w:cstheme="minorHAnsi"/>
                <w:lang w:val="ro-RO"/>
              </w:rPr>
              <w:t xml:space="preserve">, Studiul de trafic și </w:t>
            </w:r>
            <w:r w:rsidRPr="00CF3DCA">
              <w:rPr>
                <w:rFonts w:cstheme="minorHAnsi"/>
                <w:lang w:val="ro-RO"/>
              </w:rPr>
              <w:t>Atlasul Zonelor Rurale Marginalizate şi al Dezvoltării Umane Locale din România</w:t>
            </w:r>
            <w:r w:rsidRPr="007408F5">
              <w:rPr>
                <w:rFonts w:cstheme="minorHAnsi"/>
                <w:lang w:val="ro-RO"/>
              </w:rPr>
              <w:t>, elaborate în conformitate cu strategia Băncii Mondiale</w:t>
            </w:r>
            <w:ins w:id="74" w:author="spla" w:date="2025-11-19T09:42:00Z" w16du:dateUtc="2025-11-19T07:42:00Z">
              <w:r>
                <w:rPr>
                  <w:rFonts w:cstheme="minorHAnsi"/>
                  <w:lang w:val="ro-RO"/>
                </w:rPr>
                <w:t xml:space="preserve"> (după caz)</w:t>
              </w:r>
            </w:ins>
          </w:p>
        </w:tc>
      </w:tr>
      <w:tr w:rsidR="00291A42" w14:paraId="101F0C57" w14:textId="01D31885" w:rsidTr="00287910">
        <w:tc>
          <w:tcPr>
            <w:tcW w:w="555" w:type="dxa"/>
            <w:tcPrChange w:id="75" w:author="spla" w:date="2026-02-03T15:27:00Z" w16du:dateUtc="2026-02-03T13:27:00Z">
              <w:tcPr>
                <w:tcW w:w="555" w:type="dxa"/>
              </w:tcPr>
            </w:tcPrChange>
          </w:tcPr>
          <w:p w14:paraId="3CAF0896" w14:textId="77777777" w:rsidR="00291A42" w:rsidRDefault="00291A42" w:rsidP="008A174A">
            <w:pPr>
              <w:jc w:val="both"/>
              <w:rPr>
                <w:rFonts w:cstheme="minorHAnsi"/>
                <w:lang w:val="ro-RO"/>
              </w:rPr>
            </w:pPr>
          </w:p>
        </w:tc>
        <w:tc>
          <w:tcPr>
            <w:tcW w:w="3850" w:type="dxa"/>
            <w:tcPrChange w:id="76" w:author="spla" w:date="2026-02-03T15:27:00Z" w16du:dateUtc="2026-02-03T13:27:00Z">
              <w:tcPr>
                <w:tcW w:w="3850" w:type="dxa"/>
              </w:tcPr>
            </w:tcPrChange>
          </w:tcPr>
          <w:p w14:paraId="43F8E03A" w14:textId="5E8B41FD" w:rsidR="00291A42" w:rsidDel="00291A42" w:rsidRDefault="00291A42" w:rsidP="008A174A">
            <w:pPr>
              <w:jc w:val="both"/>
              <w:rPr>
                <w:del w:id="77" w:author="spla" w:date="2026-02-03T15:01:00Z" w16du:dateUtc="2026-02-03T13:01:00Z"/>
                <w:rFonts w:cstheme="minorHAnsi"/>
                <w:lang w:val="ro-RO"/>
              </w:rPr>
            </w:pPr>
            <w:ins w:id="78" w:author="spla" w:date="2026-02-03T15:01:00Z" w16du:dateUtc="2026-02-03T13:01:00Z">
              <w:r w:rsidRPr="00291A42">
                <w:rPr>
                  <w:rFonts w:cstheme="minorHAnsi"/>
                  <w:lang w:val="ro-RO"/>
                </w:rPr>
                <w:t>Obiectivele proiectului sunt în concordanță și contribuie la îndeplinirea Obiectivului Specific - JSO 8.1.</w:t>
              </w:r>
            </w:ins>
            <w:del w:id="79" w:author="spla" w:date="2026-02-03T15:01:00Z" w16du:dateUtc="2026-02-03T13:01:00Z">
              <w:r w:rsidRPr="007F4BE9" w:rsidDel="00291A42">
                <w:rPr>
                  <w:rFonts w:cstheme="minorHAnsi"/>
                  <w:lang w:val="ro-RO"/>
                </w:rPr>
                <w:delText>Proiectul asigură cre</w:delText>
              </w:r>
              <w:r w:rsidDel="00291A42">
                <w:rPr>
                  <w:rFonts w:cstheme="minorHAnsi"/>
                  <w:lang w:val="ro-RO"/>
                </w:rPr>
                <w:delText>ș</w:delText>
              </w:r>
              <w:r w:rsidRPr="007F4BE9" w:rsidDel="00291A42">
                <w:rPr>
                  <w:rFonts w:cstheme="minorHAnsi"/>
                  <w:lang w:val="ro-RO"/>
                </w:rPr>
                <w:delText xml:space="preserve">terea capacității </w:delText>
              </w:r>
              <w:r w:rsidDel="00291A42">
                <w:rPr>
                  <w:rFonts w:cstheme="minorHAnsi"/>
                  <w:lang w:val="ro-RO"/>
                </w:rPr>
                <w:delText>transportului public</w:delText>
              </w:r>
              <w:r w:rsidRPr="007F4BE9" w:rsidDel="00291A42">
                <w:rPr>
                  <w:rFonts w:cstheme="minorHAnsi"/>
                  <w:lang w:val="ro-RO"/>
                </w:rPr>
                <w:delText xml:space="preserve"> ecologic în aria de intervenție</w:delText>
              </w:r>
              <w:r w:rsidDel="00291A42">
                <w:rPr>
                  <w:rFonts w:cstheme="minorHAnsi"/>
                  <w:lang w:val="ro-RO"/>
                </w:rPr>
                <w:delText>, facilitând transportul persoanelor vulnerabile între zona de reședință, zonă greu accesibilă/ zonă periferică/etc și zone care au potențial de organizare de cursuri de formare profesională/ zone central urbane</w:delText>
              </w:r>
            </w:del>
          </w:p>
          <w:p w14:paraId="093E2321" w14:textId="77777777" w:rsidR="00291A42" w:rsidRDefault="00291A42" w:rsidP="008A174A">
            <w:pPr>
              <w:jc w:val="both"/>
              <w:rPr>
                <w:rFonts w:cstheme="minorHAnsi"/>
                <w:lang w:val="ro-RO"/>
              </w:rPr>
            </w:pPr>
          </w:p>
          <w:p w14:paraId="14568673" w14:textId="3864389A" w:rsidR="00291A42" w:rsidDel="00291A42" w:rsidRDefault="00291A42" w:rsidP="008A174A">
            <w:pPr>
              <w:jc w:val="both"/>
              <w:rPr>
                <w:del w:id="80" w:author="spla" w:date="2026-02-03T15:01:00Z" w16du:dateUtc="2026-02-03T13:01:00Z"/>
                <w:rFonts w:cstheme="minorHAnsi"/>
                <w:lang w:val="ro-RO"/>
              </w:rPr>
            </w:pPr>
            <w:del w:id="81" w:author="spla" w:date="2026-02-03T15:01:00Z" w16du:dateUtc="2026-02-03T13:01:00Z">
              <w:r w:rsidDel="00291A42">
                <w:rPr>
                  <w:rFonts w:cstheme="minorHAnsi"/>
                  <w:lang w:val="ro-RO"/>
                </w:rPr>
                <w:delText xml:space="preserve">1. </w:delText>
              </w:r>
              <w:r w:rsidRPr="00524F5F" w:rsidDel="00291A42">
                <w:rPr>
                  <w:rFonts w:cstheme="minorHAnsi"/>
                  <w:lang w:val="ro-RO"/>
                </w:rPr>
                <w:delText>Proiectul prevede infiintarea unui traseu nou pentru transportul public/extindere traseu existent</w:delText>
              </w:r>
              <w:r w:rsidDel="00291A42">
                <w:rPr>
                  <w:rFonts w:cstheme="minorHAnsi"/>
                  <w:lang w:val="ro-RO"/>
                </w:rPr>
                <w:delText xml:space="preserve"> care </w:delText>
              </w:r>
              <w:r w:rsidRPr="00524F5F" w:rsidDel="00291A42">
                <w:rPr>
                  <w:rFonts w:cstheme="minorHAnsi"/>
                  <w:lang w:val="ro-RO"/>
                </w:rPr>
                <w:delText>facilit</w:delText>
              </w:r>
              <w:r w:rsidDel="00291A42">
                <w:rPr>
                  <w:rFonts w:cstheme="minorHAnsi"/>
                  <w:lang w:val="ro-RO"/>
                </w:rPr>
                <w:delText>ează</w:delText>
              </w:r>
              <w:r w:rsidRPr="00524F5F" w:rsidDel="00291A42">
                <w:rPr>
                  <w:rFonts w:cstheme="minorHAnsi"/>
                  <w:lang w:val="ro-RO"/>
                </w:rPr>
                <w:delText xml:space="preserve"> transportul persoanelor vulnerabile</w:delText>
              </w:r>
            </w:del>
          </w:p>
          <w:p w14:paraId="19F32880" w14:textId="77DC4867" w:rsidR="00291A42" w:rsidDel="00291A42" w:rsidRDefault="00291A42" w:rsidP="008A174A">
            <w:pPr>
              <w:jc w:val="both"/>
              <w:rPr>
                <w:del w:id="82" w:author="spla" w:date="2026-02-03T15:01:00Z" w16du:dateUtc="2026-02-03T13:01:00Z"/>
                <w:rFonts w:cstheme="minorHAnsi"/>
                <w:lang w:val="ro-RO"/>
              </w:rPr>
            </w:pPr>
          </w:p>
          <w:p w14:paraId="7D5CD1FB" w14:textId="35E1CB46" w:rsidR="00291A42" w:rsidDel="00291A42" w:rsidRDefault="00291A42" w:rsidP="008A174A">
            <w:pPr>
              <w:jc w:val="both"/>
              <w:rPr>
                <w:del w:id="83" w:author="spla" w:date="2026-02-03T15:01:00Z" w16du:dateUtc="2026-02-03T13:01:00Z"/>
                <w:rFonts w:cstheme="minorHAnsi"/>
                <w:lang w:val="ro-RO"/>
              </w:rPr>
            </w:pPr>
            <w:del w:id="84" w:author="spla" w:date="2026-02-03T15:01:00Z" w16du:dateUtc="2026-02-03T13:01:00Z">
              <w:r w:rsidDel="00291A42">
                <w:rPr>
                  <w:rFonts w:cstheme="minorHAnsi"/>
                  <w:lang w:val="ro-RO"/>
                </w:rPr>
                <w:delText xml:space="preserve">2. </w:delText>
              </w:r>
              <w:r w:rsidRPr="00524F5F" w:rsidDel="00291A42">
                <w:rPr>
                  <w:rFonts w:cstheme="minorHAnsi"/>
                  <w:lang w:val="ro-RO"/>
                </w:rPr>
                <w:delText>Proiectul prevede sisteme de transport digitalizate, adoptarea noilor tehnologii și  alte schimbări semnificative pentru digitalizarea sistemului de transport</w:delText>
              </w:r>
            </w:del>
          </w:p>
          <w:p w14:paraId="21E928C7" w14:textId="24443BE4" w:rsidR="00291A42" w:rsidRDefault="00291A42" w:rsidP="00291A42">
            <w:pPr>
              <w:jc w:val="both"/>
              <w:rPr>
                <w:rFonts w:cstheme="minorHAnsi"/>
                <w:lang w:val="ro-RO"/>
              </w:rPr>
            </w:pPr>
          </w:p>
        </w:tc>
        <w:tc>
          <w:tcPr>
            <w:tcW w:w="1958" w:type="dxa"/>
            <w:tcPrChange w:id="85" w:author="spla" w:date="2026-02-03T15:27:00Z" w16du:dateUtc="2026-02-03T13:27:00Z">
              <w:tcPr>
                <w:tcW w:w="1260" w:type="dxa"/>
              </w:tcPr>
            </w:tcPrChange>
          </w:tcPr>
          <w:p w14:paraId="65453A63" w14:textId="642A0180" w:rsidR="00291A42" w:rsidDel="00291A42" w:rsidRDefault="00291A42" w:rsidP="008A174A">
            <w:pPr>
              <w:jc w:val="both"/>
              <w:rPr>
                <w:del w:id="86" w:author="spla" w:date="2026-02-03T15:00:00Z" w16du:dateUtc="2026-02-03T13:00:00Z"/>
                <w:rFonts w:cstheme="minorHAnsi"/>
                <w:lang w:val="ro-RO"/>
              </w:rPr>
            </w:pPr>
            <w:del w:id="87" w:author="spla" w:date="2026-02-03T15:00:00Z" w16du:dateUtc="2026-02-03T13:00:00Z">
              <w:r w:rsidDel="00291A42">
                <w:rPr>
                  <w:rFonts w:cstheme="minorHAnsi"/>
                  <w:lang w:val="ro-RO"/>
                </w:rPr>
                <w:delText>10</w:delText>
              </w:r>
              <w:r w:rsidDel="00291A42">
                <w:delText xml:space="preserve"> </w:delText>
              </w:r>
              <w:r w:rsidRPr="00C0099A" w:rsidDel="00291A42">
                <w:rPr>
                  <w:rFonts w:cstheme="minorHAnsi"/>
                  <w:lang w:val="ro-RO"/>
                </w:rPr>
                <w:delText>puncte (punctaj cumulativ)</w:delText>
              </w:r>
            </w:del>
          </w:p>
          <w:p w14:paraId="268DEC9F" w14:textId="3A887899" w:rsidR="00291A42" w:rsidDel="00291A42" w:rsidRDefault="00291A42" w:rsidP="008A174A">
            <w:pPr>
              <w:jc w:val="both"/>
              <w:rPr>
                <w:del w:id="88" w:author="spla" w:date="2026-02-03T15:00:00Z" w16du:dateUtc="2026-02-03T13:00:00Z"/>
                <w:rFonts w:cstheme="minorHAnsi"/>
                <w:lang w:val="ro-RO"/>
              </w:rPr>
            </w:pPr>
          </w:p>
          <w:p w14:paraId="4541904F" w14:textId="20874B0B" w:rsidR="00291A42" w:rsidDel="00291A42" w:rsidRDefault="00291A42" w:rsidP="008A174A">
            <w:pPr>
              <w:jc w:val="both"/>
              <w:rPr>
                <w:del w:id="89" w:author="spla" w:date="2026-02-03T15:00:00Z" w16du:dateUtc="2026-02-03T13:00:00Z"/>
                <w:rFonts w:cstheme="minorHAnsi"/>
                <w:lang w:val="ro-RO"/>
              </w:rPr>
            </w:pPr>
          </w:p>
          <w:p w14:paraId="0C9BB2D6" w14:textId="0156A716" w:rsidR="00291A42" w:rsidDel="00291A42" w:rsidRDefault="00291A42" w:rsidP="008A174A">
            <w:pPr>
              <w:jc w:val="both"/>
              <w:rPr>
                <w:del w:id="90" w:author="spla" w:date="2026-02-03T15:00:00Z" w16du:dateUtc="2026-02-03T13:00:00Z"/>
                <w:rFonts w:cstheme="minorHAnsi"/>
                <w:lang w:val="ro-RO"/>
              </w:rPr>
            </w:pPr>
          </w:p>
          <w:p w14:paraId="180370C4" w14:textId="7454B268" w:rsidR="00291A42" w:rsidDel="00291A42" w:rsidRDefault="00291A42" w:rsidP="008A174A">
            <w:pPr>
              <w:jc w:val="both"/>
              <w:rPr>
                <w:del w:id="91" w:author="spla" w:date="2026-02-03T15:00:00Z" w16du:dateUtc="2026-02-03T13:00:00Z"/>
                <w:rFonts w:cstheme="minorHAnsi"/>
                <w:lang w:val="ro-RO"/>
              </w:rPr>
            </w:pPr>
          </w:p>
          <w:p w14:paraId="337309B7" w14:textId="704D418E" w:rsidR="00291A42" w:rsidDel="00291A42" w:rsidRDefault="00291A42" w:rsidP="008A174A">
            <w:pPr>
              <w:jc w:val="both"/>
              <w:rPr>
                <w:del w:id="92" w:author="spla" w:date="2026-02-03T15:00:00Z" w16du:dateUtc="2026-02-03T13:00:00Z"/>
                <w:rFonts w:cstheme="minorHAnsi"/>
                <w:lang w:val="ro-RO"/>
              </w:rPr>
            </w:pPr>
          </w:p>
          <w:p w14:paraId="33E5BE5F" w14:textId="5ED8E10A" w:rsidR="00291A42" w:rsidDel="00291A42" w:rsidRDefault="00291A42" w:rsidP="008A174A">
            <w:pPr>
              <w:jc w:val="both"/>
              <w:rPr>
                <w:del w:id="93" w:author="spla" w:date="2026-02-03T15:00:00Z" w16du:dateUtc="2026-02-03T13:00:00Z"/>
                <w:rFonts w:cstheme="minorHAnsi"/>
                <w:lang w:val="ro-RO"/>
              </w:rPr>
            </w:pPr>
          </w:p>
          <w:p w14:paraId="527E5477" w14:textId="0A0182D1" w:rsidR="00291A42" w:rsidDel="00291A42" w:rsidRDefault="00291A42" w:rsidP="008A174A">
            <w:pPr>
              <w:jc w:val="both"/>
              <w:rPr>
                <w:del w:id="94" w:author="spla" w:date="2026-02-03T15:00:00Z" w16du:dateUtc="2026-02-03T13:00:00Z"/>
                <w:rFonts w:cstheme="minorHAnsi"/>
                <w:lang w:val="ro-RO"/>
              </w:rPr>
            </w:pPr>
            <w:del w:id="95" w:author="spla" w:date="2026-02-03T15:00:00Z" w16du:dateUtc="2026-02-03T13:00:00Z">
              <w:r w:rsidDel="00291A42">
                <w:rPr>
                  <w:rFonts w:cstheme="minorHAnsi"/>
                  <w:lang w:val="ro-RO"/>
                </w:rPr>
                <w:delText>5</w:delText>
              </w:r>
            </w:del>
          </w:p>
          <w:p w14:paraId="3602BA3A" w14:textId="7704434B" w:rsidR="00291A42" w:rsidDel="00291A42" w:rsidRDefault="00291A42" w:rsidP="008A174A">
            <w:pPr>
              <w:jc w:val="both"/>
              <w:rPr>
                <w:del w:id="96" w:author="spla" w:date="2026-02-03T15:00:00Z" w16du:dateUtc="2026-02-03T13:00:00Z"/>
                <w:rFonts w:cstheme="minorHAnsi"/>
                <w:lang w:val="ro-RO"/>
              </w:rPr>
            </w:pPr>
          </w:p>
          <w:p w14:paraId="5BB7773B" w14:textId="79969D5D" w:rsidR="00291A42" w:rsidDel="00291A42" w:rsidRDefault="00291A42" w:rsidP="008A174A">
            <w:pPr>
              <w:jc w:val="both"/>
              <w:rPr>
                <w:del w:id="97" w:author="spla" w:date="2026-02-03T15:00:00Z" w16du:dateUtc="2026-02-03T13:00:00Z"/>
                <w:rFonts w:cstheme="minorHAnsi"/>
                <w:lang w:val="ro-RO"/>
              </w:rPr>
            </w:pPr>
          </w:p>
          <w:p w14:paraId="421203EE" w14:textId="221FE236" w:rsidR="00291A42" w:rsidDel="00291A42" w:rsidRDefault="00291A42" w:rsidP="008A174A">
            <w:pPr>
              <w:jc w:val="both"/>
              <w:rPr>
                <w:del w:id="98" w:author="spla" w:date="2026-02-03T15:00:00Z" w16du:dateUtc="2026-02-03T13:00:00Z"/>
                <w:rFonts w:cstheme="minorHAnsi"/>
                <w:lang w:val="ro-RO"/>
              </w:rPr>
            </w:pPr>
          </w:p>
          <w:p w14:paraId="3CE5EB55" w14:textId="3C35FAF9" w:rsidR="00291A42" w:rsidDel="00291A42" w:rsidRDefault="00291A42" w:rsidP="008A174A">
            <w:pPr>
              <w:jc w:val="both"/>
              <w:rPr>
                <w:del w:id="99" w:author="spla" w:date="2026-02-03T15:00:00Z" w16du:dateUtc="2026-02-03T13:00:00Z"/>
                <w:rFonts w:cstheme="minorHAnsi"/>
                <w:lang w:val="ro-RO"/>
              </w:rPr>
            </w:pPr>
          </w:p>
          <w:p w14:paraId="08CE1C4F" w14:textId="7DE9F5A0" w:rsidR="00291A42" w:rsidRDefault="00291A42" w:rsidP="008A174A">
            <w:pPr>
              <w:jc w:val="both"/>
              <w:rPr>
                <w:rFonts w:cstheme="minorHAnsi"/>
                <w:lang w:val="ro-RO"/>
              </w:rPr>
            </w:pPr>
            <w:del w:id="100" w:author="spla" w:date="2026-02-03T15:00:00Z" w16du:dateUtc="2026-02-03T13:00:00Z">
              <w:r w:rsidDel="00291A42">
                <w:rPr>
                  <w:rFonts w:cstheme="minorHAnsi"/>
                  <w:lang w:val="ro-RO"/>
                </w:rPr>
                <w:delText>5</w:delText>
              </w:r>
            </w:del>
          </w:p>
        </w:tc>
        <w:tc>
          <w:tcPr>
            <w:tcW w:w="7667" w:type="dxa"/>
            <w:gridSpan w:val="2"/>
            <w:tcPrChange w:id="101" w:author="spla" w:date="2026-02-03T15:27:00Z" w16du:dateUtc="2026-02-03T13:27:00Z">
              <w:tcPr>
                <w:tcW w:w="8365" w:type="dxa"/>
                <w:gridSpan w:val="3"/>
              </w:tcPr>
            </w:tcPrChange>
          </w:tcPr>
          <w:p w14:paraId="64D8EAD7" w14:textId="77777777" w:rsidR="00291A42" w:rsidRPr="00FF73FA" w:rsidRDefault="00291A42" w:rsidP="008A174A">
            <w:pPr>
              <w:jc w:val="both"/>
              <w:rPr>
                <w:rFonts w:cstheme="minorHAnsi"/>
                <w:lang w:val="ro-RO"/>
              </w:rPr>
            </w:pPr>
            <w:del w:id="102" w:author="spla" w:date="2026-02-03T15:02:00Z" w16du:dateUtc="2026-02-03T13:02:00Z">
              <w:r w:rsidRPr="003C5DBF" w:rsidDel="00291A42">
                <w:rPr>
                  <w:rFonts w:cstheme="minorHAnsi"/>
                  <w:lang w:val="ro-RO"/>
                </w:rPr>
                <w:delText>Obiectivele proiectului sunt în concordanță și contribuie la îndeplinirea Obiectivului Specific</w:delText>
              </w:r>
              <w:r w:rsidDel="00291A42">
                <w:rPr>
                  <w:rFonts w:cstheme="minorHAnsi"/>
                  <w:lang w:val="ro-RO"/>
                </w:rPr>
                <w:delText xml:space="preserve"> - </w:delText>
              </w:r>
              <w:r w:rsidRPr="00075107" w:rsidDel="00291A42">
                <w:rPr>
                  <w:rFonts w:cstheme="minorHAnsi"/>
                  <w:lang w:val="ro-RO"/>
                </w:rPr>
                <w:delText>JSO 8.1</w:delText>
              </w:r>
            </w:del>
            <w:r w:rsidRPr="00075107">
              <w:rPr>
                <w:rFonts w:cstheme="minorHAnsi"/>
                <w:lang w:val="ro-RO"/>
              </w:rPr>
              <w:t>.</w:t>
            </w:r>
          </w:p>
          <w:p w14:paraId="45181983" w14:textId="0992EE9E" w:rsidR="00291A42" w:rsidRPr="0034209F" w:rsidRDefault="00291A42" w:rsidP="003C5DBF">
            <w:pPr>
              <w:jc w:val="both"/>
              <w:rPr>
                <w:rFonts w:cstheme="minorHAnsi"/>
                <w:lang w:val="ro-RO"/>
              </w:rPr>
            </w:pPr>
            <w:r w:rsidRPr="0034209F">
              <w:rPr>
                <w:rFonts w:cstheme="minorHAnsi"/>
                <w:lang w:val="ro-RO"/>
              </w:rPr>
              <w:t>Se probează cu:</w:t>
            </w:r>
          </w:p>
          <w:p w14:paraId="288734CA" w14:textId="77777777" w:rsidR="00291A42" w:rsidRPr="0034209F" w:rsidRDefault="00291A42" w:rsidP="003C5DBF">
            <w:pPr>
              <w:jc w:val="both"/>
              <w:rPr>
                <w:rFonts w:cstheme="minorHAnsi"/>
                <w:lang w:val="ro-RO"/>
              </w:rPr>
            </w:pPr>
            <w:r w:rsidRPr="0034209F">
              <w:rPr>
                <w:rFonts w:cstheme="minorHAnsi"/>
                <w:lang w:val="ro-RO"/>
              </w:rPr>
              <w:t>- informațiile din secțiunile: Justificare/context/relevanță/oportunitate și contribuția la obiectivul specific, Obiective proiect, Activități și Localizare proiect din Cererea de Finanțare;</w:t>
            </w:r>
          </w:p>
          <w:p w14:paraId="48978198" w14:textId="24D130AC" w:rsidR="00291A42" w:rsidRPr="0034209F" w:rsidRDefault="00291A42" w:rsidP="003C5DBF">
            <w:pPr>
              <w:jc w:val="both"/>
              <w:rPr>
                <w:rFonts w:cstheme="minorHAnsi"/>
                <w:lang w:val="ro-RO"/>
              </w:rPr>
            </w:pPr>
            <w:r w:rsidRPr="0034209F">
              <w:rPr>
                <w:rFonts w:cstheme="minorHAnsi"/>
                <w:lang w:val="ro-RO"/>
              </w:rPr>
              <w:t>- descriere proiect din Cererea de Finanțare – se va descrie  modul în care facilitează trasnportul persoanelor vulnerabile între zona de reședință, zona greu accesibilă/ zona periferică/etc și zone care au potențial de organizare de cursuri de formare profesională/ zone central urbane</w:t>
            </w:r>
            <w:r>
              <w:rPr>
                <w:rFonts w:cstheme="minorHAnsi"/>
                <w:lang w:val="ro-RO"/>
              </w:rPr>
              <w:t>;</w:t>
            </w:r>
          </w:p>
          <w:p w14:paraId="1A604CFB" w14:textId="7753773C" w:rsidR="00291A42" w:rsidRPr="007408F5" w:rsidRDefault="00291A42" w:rsidP="003C5DBF">
            <w:pPr>
              <w:jc w:val="both"/>
              <w:rPr>
                <w:rFonts w:cstheme="minorHAnsi"/>
                <w:highlight w:val="cyan"/>
                <w:lang w:val="ro-RO"/>
              </w:rPr>
            </w:pPr>
            <w:r w:rsidRPr="0034209F">
              <w:rPr>
                <w:rFonts w:cstheme="minorHAnsi"/>
                <w:lang w:val="ro-RO"/>
              </w:rPr>
              <w:t>- documentația tehnico-economică.</w:t>
            </w:r>
          </w:p>
        </w:tc>
      </w:tr>
      <w:tr w:rsidR="00590021" w14:paraId="5BD60541" w14:textId="77777777" w:rsidTr="00287910">
        <w:trPr>
          <w:ins w:id="103" w:author="spla" w:date="2026-02-03T15:04:00Z" w16du:dateUtc="2026-02-03T13:04:00Z"/>
        </w:trPr>
        <w:tc>
          <w:tcPr>
            <w:tcW w:w="555" w:type="dxa"/>
            <w:tcPrChange w:id="104" w:author="spla" w:date="2026-02-03T15:27:00Z" w16du:dateUtc="2026-02-03T13:27:00Z">
              <w:tcPr>
                <w:tcW w:w="555" w:type="dxa"/>
              </w:tcPr>
            </w:tcPrChange>
          </w:tcPr>
          <w:p w14:paraId="16A83188" w14:textId="77777777" w:rsidR="00590021" w:rsidRDefault="00590021" w:rsidP="008A174A">
            <w:pPr>
              <w:jc w:val="both"/>
              <w:rPr>
                <w:ins w:id="105" w:author="spla" w:date="2026-02-03T15:04:00Z" w16du:dateUtc="2026-02-03T13:04:00Z"/>
                <w:rFonts w:cstheme="minorHAnsi"/>
                <w:lang w:val="ro-RO"/>
              </w:rPr>
            </w:pPr>
          </w:p>
        </w:tc>
        <w:tc>
          <w:tcPr>
            <w:tcW w:w="3850" w:type="dxa"/>
            <w:tcPrChange w:id="106" w:author="spla" w:date="2026-02-03T15:27:00Z" w16du:dateUtc="2026-02-03T13:27:00Z">
              <w:tcPr>
                <w:tcW w:w="3850" w:type="dxa"/>
              </w:tcPr>
            </w:tcPrChange>
          </w:tcPr>
          <w:p w14:paraId="41C9CDB4" w14:textId="77777777" w:rsidR="00590021" w:rsidRPr="00590021" w:rsidRDefault="00590021" w:rsidP="00590021">
            <w:pPr>
              <w:jc w:val="both"/>
              <w:rPr>
                <w:ins w:id="107" w:author="spla" w:date="2026-02-03T15:05:00Z" w16du:dateUtc="2026-02-03T13:05:00Z"/>
                <w:rFonts w:cstheme="minorHAnsi"/>
                <w:lang w:val="ro-RO"/>
              </w:rPr>
            </w:pPr>
            <w:ins w:id="108" w:author="spla" w:date="2026-02-03T15:05:00Z" w16du:dateUtc="2026-02-03T13:05:00Z">
              <w:r w:rsidRPr="00590021">
                <w:rPr>
                  <w:rFonts w:cstheme="minorHAnsi"/>
                  <w:lang w:val="ro-RO"/>
                </w:rPr>
                <w:t>Perioada de implementare a proiectului se încadrează în perioada de de 24 de luni de la data semnării contractului de finanțare. În cazuri temeinic justificate, perioada de implementare se poate prelungi succesiv (cu perioade de până la 6 luni) fără însă a depăși 31 decembrie 2029.</w:t>
              </w:r>
            </w:ins>
          </w:p>
          <w:p w14:paraId="75E54688" w14:textId="77777777" w:rsidR="00590021" w:rsidRPr="00590021" w:rsidRDefault="00590021" w:rsidP="00590021">
            <w:pPr>
              <w:jc w:val="both"/>
              <w:rPr>
                <w:ins w:id="109" w:author="spla" w:date="2026-02-03T15:05:00Z" w16du:dateUtc="2026-02-03T13:05:00Z"/>
                <w:rFonts w:cstheme="minorHAnsi"/>
                <w:lang w:val="ro-RO"/>
              </w:rPr>
            </w:pPr>
          </w:p>
          <w:p w14:paraId="77CFCEEE" w14:textId="77777777" w:rsidR="00590021" w:rsidRPr="00590021" w:rsidRDefault="00590021" w:rsidP="00590021">
            <w:pPr>
              <w:jc w:val="both"/>
              <w:rPr>
                <w:ins w:id="110" w:author="spla" w:date="2026-02-03T15:05:00Z" w16du:dateUtc="2026-02-03T13:05:00Z"/>
                <w:rFonts w:cstheme="minorHAnsi"/>
                <w:lang w:val="ro-RO"/>
              </w:rPr>
            </w:pPr>
            <w:ins w:id="111" w:author="spla" w:date="2026-02-03T15:05:00Z" w16du:dateUtc="2026-02-03T13:05:00Z">
              <w:r w:rsidRPr="00590021">
                <w:rPr>
                  <w:rFonts w:cstheme="minorHAnsi"/>
                  <w:lang w:val="ro-RO"/>
                </w:rPr>
                <w:t>Perioada de implementare a activităților proiectului se referă atât la activitățile realizate înainte de depunerea cererii de finanțare, cât și la activitățile ce urmează a fi realizate după momentul contractării proiectului.</w:t>
              </w:r>
            </w:ins>
          </w:p>
          <w:p w14:paraId="7A4286A7" w14:textId="77777777" w:rsidR="00590021" w:rsidRPr="00590021" w:rsidRDefault="00590021" w:rsidP="00590021">
            <w:pPr>
              <w:jc w:val="both"/>
              <w:rPr>
                <w:ins w:id="112" w:author="spla" w:date="2026-02-03T15:05:00Z" w16du:dateUtc="2026-02-03T13:05:00Z"/>
                <w:rFonts w:cstheme="minorHAnsi"/>
                <w:lang w:val="ro-RO"/>
              </w:rPr>
            </w:pPr>
          </w:p>
          <w:p w14:paraId="4D80EDCC" w14:textId="6534C128" w:rsidR="00590021" w:rsidRPr="00291A42" w:rsidRDefault="00590021" w:rsidP="00590021">
            <w:pPr>
              <w:jc w:val="both"/>
              <w:rPr>
                <w:ins w:id="113" w:author="spla" w:date="2026-02-03T15:04:00Z" w16du:dateUtc="2026-02-03T13:04:00Z"/>
                <w:rFonts w:cstheme="minorHAnsi"/>
                <w:lang w:val="ro-RO"/>
              </w:rPr>
            </w:pPr>
            <w:ins w:id="114" w:author="spla" w:date="2026-02-03T15:05:00Z" w16du:dateUtc="2026-02-03T13:05:00Z">
              <w:r w:rsidRPr="00590021">
                <w:rPr>
                  <w:rFonts w:cstheme="minorHAnsi"/>
                  <w:lang w:val="ro-RO"/>
                </w:rPr>
                <w:t>Activitățile sunt realizabile în perioada propusă în proiect iar planul de implementare este realist</w:t>
              </w:r>
            </w:ins>
          </w:p>
        </w:tc>
        <w:tc>
          <w:tcPr>
            <w:tcW w:w="1958" w:type="dxa"/>
            <w:tcPrChange w:id="115" w:author="spla" w:date="2026-02-03T15:27:00Z" w16du:dateUtc="2026-02-03T13:27:00Z">
              <w:tcPr>
                <w:tcW w:w="1260" w:type="dxa"/>
              </w:tcPr>
            </w:tcPrChange>
          </w:tcPr>
          <w:p w14:paraId="662F7835" w14:textId="77777777" w:rsidR="00590021" w:rsidDel="00291A42" w:rsidRDefault="00590021" w:rsidP="008A174A">
            <w:pPr>
              <w:jc w:val="both"/>
              <w:rPr>
                <w:ins w:id="116" w:author="spla" w:date="2026-02-03T15:04:00Z" w16du:dateUtc="2026-02-03T13:04:00Z"/>
                <w:rFonts w:cstheme="minorHAnsi"/>
                <w:lang w:val="ro-RO"/>
              </w:rPr>
            </w:pPr>
          </w:p>
        </w:tc>
        <w:tc>
          <w:tcPr>
            <w:tcW w:w="7667" w:type="dxa"/>
            <w:gridSpan w:val="2"/>
            <w:tcPrChange w:id="117" w:author="spla" w:date="2026-02-03T15:27:00Z" w16du:dateUtc="2026-02-03T13:27:00Z">
              <w:tcPr>
                <w:tcW w:w="8365" w:type="dxa"/>
                <w:gridSpan w:val="3"/>
              </w:tcPr>
            </w:tcPrChange>
          </w:tcPr>
          <w:p w14:paraId="67F53AB3" w14:textId="77777777" w:rsidR="00590021" w:rsidRDefault="00590021" w:rsidP="008A174A">
            <w:pPr>
              <w:jc w:val="both"/>
              <w:rPr>
                <w:ins w:id="118" w:author="spla" w:date="2026-02-03T15:05:00Z" w16du:dateUtc="2026-02-03T13:05:00Z"/>
                <w:rFonts w:cstheme="minorHAnsi"/>
                <w:lang w:val="ro-RO"/>
              </w:rPr>
            </w:pPr>
            <w:ins w:id="119" w:author="spla" w:date="2026-02-03T15:05:00Z" w16du:dateUtc="2026-02-03T13:05:00Z">
              <w:r w:rsidRPr="00590021">
                <w:rPr>
                  <w:rFonts w:cstheme="minorHAnsi"/>
                  <w:lang w:val="ro-RO"/>
                </w:rPr>
                <w:t>Proiectul este fezabil și poate fi implementat în perioada planificată sau cel târziu până la sfârșitul perioadei de eligibilitate a cheltuielilor. Calendarul activităţilor asigură o derulare optimă a proiectului și este corelat cu planul de achiziţii</w:t>
              </w:r>
              <w:r>
                <w:rPr>
                  <w:rFonts w:cstheme="minorHAnsi"/>
                  <w:lang w:val="ro-RO"/>
                </w:rPr>
                <w:t>.</w:t>
              </w:r>
            </w:ins>
          </w:p>
          <w:p w14:paraId="718FBBB4" w14:textId="77777777" w:rsidR="00590021" w:rsidRDefault="00590021" w:rsidP="008A174A">
            <w:pPr>
              <w:jc w:val="both"/>
              <w:rPr>
                <w:ins w:id="120" w:author="spla" w:date="2026-02-03T15:05:00Z" w16du:dateUtc="2026-02-03T13:05:00Z"/>
                <w:rFonts w:cstheme="minorHAnsi"/>
                <w:lang w:val="ro-RO"/>
              </w:rPr>
            </w:pPr>
          </w:p>
          <w:p w14:paraId="462385EF" w14:textId="2799F108" w:rsidR="00590021" w:rsidRPr="003C5DBF" w:rsidDel="00291A42" w:rsidRDefault="00590021" w:rsidP="008A174A">
            <w:pPr>
              <w:jc w:val="both"/>
              <w:rPr>
                <w:ins w:id="121" w:author="spla" w:date="2026-02-03T15:04:00Z" w16du:dateUtc="2026-02-03T13:04:00Z"/>
                <w:rFonts w:cstheme="minorHAnsi"/>
                <w:lang w:val="ro-RO"/>
              </w:rPr>
            </w:pPr>
            <w:ins w:id="122" w:author="spla" w:date="2026-02-03T15:05:00Z" w16du:dateUtc="2026-02-03T13:05:00Z">
              <w:r w:rsidRPr="00590021">
                <w:rPr>
                  <w:rFonts w:cstheme="minorHAnsi"/>
                  <w:lang w:val="ro-RO"/>
                </w:rPr>
                <w:t>Se probează cu informațiile din secțiunile Activități și Plan de achiziții din Cererea de Finanțare și  Graficul de execuție</w:t>
              </w:r>
            </w:ins>
          </w:p>
        </w:tc>
      </w:tr>
      <w:tr w:rsidR="00590021" w14:paraId="2A05AE91" w14:textId="7B760888" w:rsidTr="00287910">
        <w:tc>
          <w:tcPr>
            <w:tcW w:w="555" w:type="dxa"/>
            <w:tcPrChange w:id="123" w:author="spla" w:date="2026-02-03T15:27:00Z" w16du:dateUtc="2026-02-03T13:27:00Z">
              <w:tcPr>
                <w:tcW w:w="555" w:type="dxa"/>
              </w:tcPr>
            </w:tcPrChange>
          </w:tcPr>
          <w:p w14:paraId="39C14DA5" w14:textId="77777777" w:rsidR="00590021" w:rsidRDefault="00590021" w:rsidP="008A174A">
            <w:pPr>
              <w:jc w:val="both"/>
              <w:rPr>
                <w:rFonts w:cstheme="minorHAnsi"/>
                <w:lang w:val="ro-RO"/>
              </w:rPr>
            </w:pPr>
          </w:p>
        </w:tc>
        <w:tc>
          <w:tcPr>
            <w:tcW w:w="3850" w:type="dxa"/>
            <w:tcPrChange w:id="124" w:author="spla" w:date="2026-02-03T15:27:00Z" w16du:dateUtc="2026-02-03T13:27:00Z">
              <w:tcPr>
                <w:tcW w:w="3850" w:type="dxa"/>
              </w:tcPr>
            </w:tcPrChange>
          </w:tcPr>
          <w:p w14:paraId="652E440B" w14:textId="28DC26F4" w:rsidR="00590021" w:rsidRDefault="00590021" w:rsidP="008A174A">
            <w:pPr>
              <w:jc w:val="both"/>
              <w:rPr>
                <w:rFonts w:cstheme="minorHAnsi"/>
                <w:lang w:val="ro-RO"/>
              </w:rPr>
            </w:pPr>
            <w:r w:rsidRPr="00B17231">
              <w:rPr>
                <w:rFonts w:cstheme="minorHAnsi"/>
                <w:lang w:val="ro-RO"/>
              </w:rPr>
              <w:t xml:space="preserve">Populația deservită de investițiile realizate în cadrul proiectului / </w:t>
            </w:r>
            <w:r>
              <w:rPr>
                <w:rFonts w:cstheme="minorHAnsi"/>
                <w:lang w:val="ro-RO"/>
              </w:rPr>
              <w:t xml:space="preserve"> </w:t>
            </w:r>
            <w:r w:rsidRPr="008343E6">
              <w:rPr>
                <w:rFonts w:cstheme="minorHAnsi"/>
                <w:lang w:val="ro-RO"/>
              </w:rPr>
              <w:t>Activități și măsuri operaționale sprijinite în cadrul proiectelor</w:t>
            </w:r>
            <w:ins w:id="125" w:author="spla" w:date="2026-02-03T15:06:00Z" w16du:dateUtc="2026-02-03T13:06:00Z">
              <w:r>
                <w:t xml:space="preserve"> </w:t>
              </w:r>
              <w:r w:rsidRPr="00590021">
                <w:rPr>
                  <w:rFonts w:cstheme="minorHAnsi"/>
                  <w:lang w:val="ro-RO"/>
                </w:rPr>
                <w:t xml:space="preserve">se încadrează în categoriile de acțiuni finanțabile menţionate în PTJ și respectă condițiile prevăzute în ghidul solicitantului    </w:t>
              </w:r>
            </w:ins>
          </w:p>
          <w:p w14:paraId="786A19AE" w14:textId="77777777" w:rsidR="00590021" w:rsidRDefault="00590021" w:rsidP="008A174A">
            <w:pPr>
              <w:jc w:val="both"/>
              <w:rPr>
                <w:rFonts w:cstheme="minorHAnsi"/>
                <w:lang w:val="ro-RO"/>
              </w:rPr>
            </w:pPr>
          </w:p>
          <w:p w14:paraId="500A4796" w14:textId="77777777" w:rsidR="00590021" w:rsidRDefault="00590021" w:rsidP="008A174A">
            <w:pPr>
              <w:jc w:val="both"/>
              <w:rPr>
                <w:rFonts w:cstheme="minorHAnsi"/>
                <w:lang w:val="ro-RO"/>
              </w:rPr>
            </w:pPr>
          </w:p>
          <w:p w14:paraId="025DACBF" w14:textId="6D7BDA4E" w:rsidR="00590021" w:rsidDel="00590021" w:rsidRDefault="00590021" w:rsidP="008A174A">
            <w:pPr>
              <w:jc w:val="both"/>
              <w:rPr>
                <w:del w:id="126" w:author="spla" w:date="2026-02-03T15:04:00Z" w16du:dateUtc="2026-02-03T13:04:00Z"/>
                <w:rFonts w:cstheme="minorHAnsi"/>
                <w:lang w:val="ro-RO"/>
              </w:rPr>
            </w:pPr>
            <w:del w:id="127" w:author="spla" w:date="2026-02-03T15:04:00Z" w16du:dateUtc="2026-02-03T13:04:00Z">
              <w:r w:rsidDel="00590021">
                <w:rPr>
                  <w:rFonts w:cstheme="minorHAnsi"/>
                  <w:lang w:val="ro-RO"/>
                </w:rPr>
                <w:delText xml:space="preserve">1. </w:delText>
              </w:r>
              <w:r w:rsidRPr="00A41D67" w:rsidDel="00590021">
                <w:rPr>
                  <w:rFonts w:cstheme="minorHAnsi"/>
                  <w:lang w:val="ro-RO"/>
                </w:rPr>
                <w:delText>Populația deservită de invesțiiile realizate în cadrul proiectului ≥ 15% din populația solicitantului de finanțare</w:delText>
              </w:r>
            </w:del>
          </w:p>
          <w:p w14:paraId="7664C13F" w14:textId="4372C278" w:rsidR="00590021" w:rsidDel="00590021" w:rsidRDefault="00590021" w:rsidP="008A174A">
            <w:pPr>
              <w:jc w:val="both"/>
              <w:rPr>
                <w:del w:id="128" w:author="spla" w:date="2026-02-03T15:04:00Z" w16du:dateUtc="2026-02-03T13:04:00Z"/>
                <w:rFonts w:cstheme="minorHAnsi"/>
                <w:lang w:val="ro-RO"/>
              </w:rPr>
            </w:pPr>
          </w:p>
          <w:p w14:paraId="2EC769B2" w14:textId="02D5CB68" w:rsidR="00590021" w:rsidDel="00590021" w:rsidRDefault="00590021" w:rsidP="008A174A">
            <w:pPr>
              <w:jc w:val="both"/>
              <w:rPr>
                <w:del w:id="129" w:author="spla" w:date="2026-02-03T15:04:00Z" w16du:dateUtc="2026-02-03T13:04:00Z"/>
                <w:rFonts w:cstheme="minorHAnsi"/>
                <w:lang w:val="ro-RO"/>
              </w:rPr>
            </w:pPr>
            <w:del w:id="130" w:author="spla" w:date="2026-02-03T15:04:00Z" w16du:dateUtc="2026-02-03T13:04:00Z">
              <w:r w:rsidDel="00590021">
                <w:rPr>
                  <w:rFonts w:cstheme="minorHAnsi"/>
                  <w:lang w:val="ro-RO"/>
                </w:rPr>
                <w:delText xml:space="preserve">2. </w:delText>
              </w:r>
              <w:r w:rsidRPr="00A41D67" w:rsidDel="00590021">
                <w:rPr>
                  <w:rFonts w:cstheme="minorHAnsi"/>
                  <w:lang w:val="ro-RO"/>
                </w:rPr>
                <w:delText>Populația deservită de invesțiiile realizate în cadrul proiectului ≥ 10% &lt; 15% din populația solicitantului de finanțare</w:delText>
              </w:r>
            </w:del>
          </w:p>
          <w:p w14:paraId="303E794A" w14:textId="5EE905B5" w:rsidR="00590021" w:rsidDel="00590021" w:rsidRDefault="00590021" w:rsidP="008A174A">
            <w:pPr>
              <w:jc w:val="both"/>
              <w:rPr>
                <w:del w:id="131" w:author="spla" w:date="2026-02-03T15:04:00Z" w16du:dateUtc="2026-02-03T13:04:00Z"/>
                <w:rFonts w:cstheme="minorHAnsi"/>
                <w:lang w:val="ro-RO"/>
              </w:rPr>
            </w:pPr>
          </w:p>
          <w:p w14:paraId="47CC93D3" w14:textId="38E3C64B" w:rsidR="00590021" w:rsidRDefault="00590021" w:rsidP="008A174A">
            <w:pPr>
              <w:jc w:val="both"/>
              <w:rPr>
                <w:rFonts w:cstheme="minorHAnsi"/>
                <w:lang w:val="ro-RO"/>
              </w:rPr>
            </w:pPr>
            <w:del w:id="132" w:author="spla" w:date="2026-02-03T15:04:00Z" w16du:dateUtc="2026-02-03T13:04:00Z">
              <w:r w:rsidDel="00590021">
                <w:rPr>
                  <w:rFonts w:cstheme="minorHAnsi"/>
                  <w:lang w:val="ro-RO"/>
                </w:rPr>
                <w:delText>3.</w:delText>
              </w:r>
              <w:r w:rsidDel="00590021">
                <w:delText xml:space="preserve"> </w:delText>
              </w:r>
              <w:r w:rsidRPr="00A41D67" w:rsidDel="00590021">
                <w:rPr>
                  <w:rFonts w:cstheme="minorHAnsi"/>
                  <w:lang w:val="ro-RO"/>
                </w:rPr>
                <w:delText>Populația deservită de invesțiiile realizate în cadrul proiectului &lt; 10%  din populația solicitantului de finanțare</w:delText>
              </w:r>
            </w:del>
          </w:p>
        </w:tc>
        <w:tc>
          <w:tcPr>
            <w:tcW w:w="1958" w:type="dxa"/>
            <w:tcPrChange w:id="133" w:author="spla" w:date="2026-02-03T15:27:00Z" w16du:dateUtc="2026-02-03T13:27:00Z">
              <w:tcPr>
                <w:tcW w:w="1260" w:type="dxa"/>
              </w:tcPr>
            </w:tcPrChange>
          </w:tcPr>
          <w:p w14:paraId="4B9283AE" w14:textId="313550EC" w:rsidR="00590021" w:rsidDel="00590021" w:rsidRDefault="00590021" w:rsidP="008A174A">
            <w:pPr>
              <w:jc w:val="both"/>
              <w:rPr>
                <w:del w:id="134" w:author="spla" w:date="2026-02-03T15:04:00Z" w16du:dateUtc="2026-02-03T13:04:00Z"/>
                <w:rFonts w:cstheme="minorHAnsi"/>
                <w:lang w:val="ro-RO"/>
              </w:rPr>
            </w:pPr>
            <w:del w:id="135" w:author="spla" w:date="2026-02-03T15:04:00Z" w16du:dateUtc="2026-02-03T13:04:00Z">
              <w:r w:rsidDel="00590021">
                <w:rPr>
                  <w:rFonts w:cstheme="minorHAnsi"/>
                  <w:lang w:val="ro-RO"/>
                </w:rPr>
                <w:delText>8 puncte (punctajul nu se cumulează)</w:delText>
              </w:r>
            </w:del>
          </w:p>
          <w:p w14:paraId="3EB0F303" w14:textId="656E3D3B" w:rsidR="00590021" w:rsidDel="00590021" w:rsidRDefault="00590021" w:rsidP="008A174A">
            <w:pPr>
              <w:jc w:val="both"/>
              <w:rPr>
                <w:del w:id="136" w:author="spla" w:date="2026-02-03T15:04:00Z" w16du:dateUtc="2026-02-03T13:04:00Z"/>
                <w:rFonts w:cstheme="minorHAnsi"/>
                <w:lang w:val="ro-RO"/>
              </w:rPr>
            </w:pPr>
          </w:p>
          <w:p w14:paraId="44572F0B" w14:textId="512FF5EC" w:rsidR="00590021" w:rsidDel="00590021" w:rsidRDefault="00590021" w:rsidP="008A174A">
            <w:pPr>
              <w:jc w:val="both"/>
              <w:rPr>
                <w:del w:id="137" w:author="spla" w:date="2026-02-03T15:04:00Z" w16du:dateUtc="2026-02-03T13:04:00Z"/>
                <w:rFonts w:cstheme="minorHAnsi"/>
                <w:lang w:val="ro-RO"/>
              </w:rPr>
            </w:pPr>
          </w:p>
          <w:p w14:paraId="2B4B6881" w14:textId="37FA3162" w:rsidR="00590021" w:rsidDel="00590021" w:rsidRDefault="00590021" w:rsidP="008A174A">
            <w:pPr>
              <w:jc w:val="both"/>
              <w:rPr>
                <w:del w:id="138" w:author="spla" w:date="2026-02-03T15:04:00Z" w16du:dateUtc="2026-02-03T13:04:00Z"/>
                <w:rFonts w:cstheme="minorHAnsi"/>
                <w:lang w:val="ro-RO"/>
              </w:rPr>
            </w:pPr>
          </w:p>
          <w:p w14:paraId="4626DA56" w14:textId="14453D7E" w:rsidR="00590021" w:rsidDel="00590021" w:rsidRDefault="00590021" w:rsidP="008A174A">
            <w:pPr>
              <w:jc w:val="both"/>
              <w:rPr>
                <w:del w:id="139" w:author="spla" w:date="2026-02-03T15:04:00Z" w16du:dateUtc="2026-02-03T13:04:00Z"/>
                <w:rFonts w:cstheme="minorHAnsi"/>
                <w:lang w:val="ro-RO"/>
              </w:rPr>
            </w:pPr>
          </w:p>
          <w:p w14:paraId="22452754" w14:textId="32CE1B02" w:rsidR="00590021" w:rsidDel="00590021" w:rsidRDefault="00590021" w:rsidP="008A174A">
            <w:pPr>
              <w:jc w:val="both"/>
              <w:rPr>
                <w:del w:id="140" w:author="spla" w:date="2026-02-03T15:04:00Z" w16du:dateUtc="2026-02-03T13:04:00Z"/>
                <w:rFonts w:cstheme="minorHAnsi"/>
                <w:lang w:val="ro-RO"/>
              </w:rPr>
            </w:pPr>
            <w:del w:id="141" w:author="spla" w:date="2026-02-03T15:04:00Z" w16du:dateUtc="2026-02-03T13:04:00Z">
              <w:r w:rsidDel="00590021">
                <w:rPr>
                  <w:rFonts w:cstheme="minorHAnsi"/>
                  <w:lang w:val="ro-RO"/>
                </w:rPr>
                <w:delText>8</w:delText>
              </w:r>
            </w:del>
          </w:p>
          <w:p w14:paraId="6166CA0E" w14:textId="27EEE04A" w:rsidR="00590021" w:rsidDel="00590021" w:rsidRDefault="00590021" w:rsidP="008A174A">
            <w:pPr>
              <w:jc w:val="both"/>
              <w:rPr>
                <w:del w:id="142" w:author="spla" w:date="2026-02-03T15:04:00Z" w16du:dateUtc="2026-02-03T13:04:00Z"/>
                <w:rFonts w:cstheme="minorHAnsi"/>
                <w:lang w:val="ro-RO"/>
              </w:rPr>
            </w:pPr>
          </w:p>
          <w:p w14:paraId="3AE2F05E" w14:textId="121F3214" w:rsidR="00590021" w:rsidDel="00590021" w:rsidRDefault="00590021" w:rsidP="008A174A">
            <w:pPr>
              <w:jc w:val="both"/>
              <w:rPr>
                <w:del w:id="143" w:author="spla" w:date="2026-02-03T15:04:00Z" w16du:dateUtc="2026-02-03T13:04:00Z"/>
                <w:rFonts w:cstheme="minorHAnsi"/>
                <w:lang w:val="ro-RO"/>
              </w:rPr>
            </w:pPr>
          </w:p>
          <w:p w14:paraId="1EA2ED81" w14:textId="51D0EFC6" w:rsidR="00590021" w:rsidDel="00590021" w:rsidRDefault="00590021" w:rsidP="008A174A">
            <w:pPr>
              <w:jc w:val="both"/>
              <w:rPr>
                <w:del w:id="144" w:author="spla" w:date="2026-02-03T15:04:00Z" w16du:dateUtc="2026-02-03T13:04:00Z"/>
                <w:rFonts w:cstheme="minorHAnsi"/>
                <w:lang w:val="ro-RO"/>
              </w:rPr>
            </w:pPr>
          </w:p>
          <w:p w14:paraId="76C89FDB" w14:textId="17693449" w:rsidR="00590021" w:rsidDel="00590021" w:rsidRDefault="00590021" w:rsidP="008A174A">
            <w:pPr>
              <w:jc w:val="both"/>
              <w:rPr>
                <w:del w:id="145" w:author="spla" w:date="2026-02-03T15:04:00Z" w16du:dateUtc="2026-02-03T13:04:00Z"/>
                <w:rFonts w:cstheme="minorHAnsi"/>
                <w:lang w:val="ro-RO"/>
              </w:rPr>
            </w:pPr>
            <w:del w:id="146" w:author="spla" w:date="2026-02-03T15:04:00Z" w16du:dateUtc="2026-02-03T13:04:00Z">
              <w:r w:rsidDel="00590021">
                <w:rPr>
                  <w:rFonts w:cstheme="minorHAnsi"/>
                  <w:lang w:val="ro-RO"/>
                </w:rPr>
                <w:delText>5</w:delText>
              </w:r>
            </w:del>
          </w:p>
          <w:p w14:paraId="6E52F0BA" w14:textId="3A078ED0" w:rsidR="00590021" w:rsidDel="00590021" w:rsidRDefault="00590021" w:rsidP="008A174A">
            <w:pPr>
              <w:jc w:val="both"/>
              <w:rPr>
                <w:del w:id="147" w:author="spla" w:date="2026-02-03T15:04:00Z" w16du:dateUtc="2026-02-03T13:04:00Z"/>
                <w:rFonts w:cstheme="minorHAnsi"/>
                <w:lang w:val="ro-RO"/>
              </w:rPr>
            </w:pPr>
          </w:p>
          <w:p w14:paraId="33B8B4CB" w14:textId="4EFEA78A" w:rsidR="00590021" w:rsidDel="00590021" w:rsidRDefault="00590021" w:rsidP="008A174A">
            <w:pPr>
              <w:jc w:val="both"/>
              <w:rPr>
                <w:del w:id="148" w:author="spla" w:date="2026-02-03T15:04:00Z" w16du:dateUtc="2026-02-03T13:04:00Z"/>
                <w:rFonts w:cstheme="minorHAnsi"/>
                <w:lang w:val="ro-RO"/>
              </w:rPr>
            </w:pPr>
          </w:p>
          <w:p w14:paraId="6A25D6B3" w14:textId="1A6E3B24" w:rsidR="00590021" w:rsidDel="00590021" w:rsidRDefault="00590021" w:rsidP="008A174A">
            <w:pPr>
              <w:jc w:val="both"/>
              <w:rPr>
                <w:del w:id="149" w:author="spla" w:date="2026-02-03T15:04:00Z" w16du:dateUtc="2026-02-03T13:04:00Z"/>
                <w:rFonts w:cstheme="minorHAnsi"/>
                <w:lang w:val="ro-RO"/>
              </w:rPr>
            </w:pPr>
          </w:p>
          <w:p w14:paraId="0E4FDA2D" w14:textId="11DF9E09" w:rsidR="00590021" w:rsidRDefault="00590021" w:rsidP="008A174A">
            <w:pPr>
              <w:jc w:val="both"/>
              <w:rPr>
                <w:rFonts w:cstheme="minorHAnsi"/>
                <w:lang w:val="ro-RO"/>
              </w:rPr>
            </w:pPr>
            <w:del w:id="150" w:author="spla" w:date="2026-02-03T15:04:00Z" w16du:dateUtc="2026-02-03T13:04:00Z">
              <w:r w:rsidDel="00590021">
                <w:rPr>
                  <w:rFonts w:cstheme="minorHAnsi"/>
                  <w:lang w:val="ro-RO"/>
                </w:rPr>
                <w:delText>2</w:delText>
              </w:r>
            </w:del>
          </w:p>
        </w:tc>
        <w:tc>
          <w:tcPr>
            <w:tcW w:w="7667" w:type="dxa"/>
            <w:gridSpan w:val="2"/>
            <w:tcPrChange w:id="151" w:author="spla" w:date="2026-02-03T15:27:00Z" w16du:dateUtc="2026-02-03T13:27:00Z">
              <w:tcPr>
                <w:tcW w:w="8365" w:type="dxa"/>
                <w:gridSpan w:val="3"/>
              </w:tcPr>
            </w:tcPrChange>
          </w:tcPr>
          <w:p w14:paraId="2308B2A0" w14:textId="77777777" w:rsidR="00590021" w:rsidRPr="008343E6" w:rsidDel="00590021" w:rsidRDefault="00590021" w:rsidP="008343E6">
            <w:pPr>
              <w:jc w:val="both"/>
              <w:rPr>
                <w:del w:id="152" w:author="spla" w:date="2026-02-03T15:04:00Z" w16du:dateUtc="2026-02-03T13:04:00Z"/>
                <w:rFonts w:cstheme="minorHAnsi"/>
                <w:lang w:val="ro-RO"/>
              </w:rPr>
            </w:pPr>
            <w:del w:id="153" w:author="spla" w:date="2026-02-03T15:04:00Z" w16du:dateUtc="2026-02-03T13:04:00Z">
              <w:r w:rsidDel="00590021">
                <w:rPr>
                  <w:rFonts w:cstheme="minorHAnsi"/>
                  <w:lang w:val="ro-RO"/>
                </w:rPr>
                <w:delText xml:space="preserve">- </w:delText>
              </w:r>
              <w:r w:rsidRPr="008343E6" w:rsidDel="00590021">
                <w:rPr>
                  <w:rFonts w:cstheme="minorHAnsi"/>
                  <w:lang w:val="ro-RO"/>
                </w:rPr>
                <w:delText>Proiectul conectează principalele aglomerări urbane, prin servicii de transport public inter-urban nepoluant, cu zonele defavorizate/izolate/periurbane/periferice care nu beneficiau în trecut de transport public</w:delText>
              </w:r>
            </w:del>
          </w:p>
          <w:p w14:paraId="1FB97520" w14:textId="77777777" w:rsidR="00590021" w:rsidDel="00590021" w:rsidRDefault="00590021" w:rsidP="008A174A">
            <w:pPr>
              <w:jc w:val="both"/>
              <w:rPr>
                <w:del w:id="154" w:author="spla" w:date="2026-02-03T15:04:00Z" w16du:dateUtc="2026-02-03T13:04:00Z"/>
                <w:rFonts w:cstheme="minorHAnsi"/>
                <w:lang w:val="ro-RO"/>
              </w:rPr>
            </w:pPr>
          </w:p>
          <w:p w14:paraId="28CF0DAA" w14:textId="77777777" w:rsidR="00590021" w:rsidDel="00590021" w:rsidRDefault="00590021" w:rsidP="008343E6">
            <w:pPr>
              <w:jc w:val="both"/>
              <w:rPr>
                <w:del w:id="155" w:author="spla" w:date="2026-02-03T15:04:00Z" w16du:dateUtc="2026-02-03T13:04:00Z"/>
                <w:rFonts w:cstheme="minorHAnsi"/>
                <w:lang w:val="ro-RO"/>
              </w:rPr>
            </w:pPr>
            <w:del w:id="156" w:author="spla" w:date="2026-02-03T15:04:00Z" w16du:dateUtc="2026-02-03T13:04:00Z">
              <w:r w:rsidRPr="008343E6" w:rsidDel="00590021">
                <w:rPr>
                  <w:rFonts w:cstheme="minorHAnsi"/>
                  <w:lang w:val="ro-RO"/>
                </w:rPr>
                <w:delText>-</w:delText>
              </w:r>
              <w:r w:rsidDel="00590021">
                <w:rPr>
                  <w:rFonts w:cstheme="minorHAnsi"/>
                  <w:lang w:val="ro-RO"/>
                </w:rPr>
                <w:delText xml:space="preserve"> </w:delText>
              </w:r>
              <w:r w:rsidRPr="008343E6" w:rsidDel="00590021">
                <w:rPr>
                  <w:rFonts w:cstheme="minorHAnsi"/>
                  <w:lang w:val="ro-RO"/>
                </w:rPr>
                <w:delText>Proiectul asigură cresterea numărului de utilizatori anuali ai transportului public de călători nou/modernizat, în aria de studiu a proiectului</w:delText>
              </w:r>
            </w:del>
          </w:p>
          <w:p w14:paraId="409DB180" w14:textId="77777777" w:rsidR="00590021" w:rsidRDefault="00590021" w:rsidP="008343E6">
            <w:pPr>
              <w:jc w:val="both"/>
              <w:rPr>
                <w:ins w:id="157" w:author="spla" w:date="2026-02-03T15:06:00Z" w16du:dateUtc="2026-02-03T13:06:00Z"/>
                <w:rFonts w:cstheme="minorHAnsi"/>
                <w:lang w:val="ro-RO"/>
              </w:rPr>
            </w:pPr>
            <w:del w:id="158" w:author="spla" w:date="2026-02-03T15:04:00Z" w16du:dateUtc="2026-02-03T13:04:00Z">
              <w:r w:rsidDel="00590021">
                <w:rPr>
                  <w:rFonts w:cstheme="minorHAnsi"/>
                  <w:lang w:val="ro-RO"/>
                </w:rPr>
                <w:delText xml:space="preserve">- </w:delText>
              </w:r>
              <w:r w:rsidRPr="008343E6" w:rsidDel="00590021">
                <w:rPr>
                  <w:rFonts w:cstheme="minorHAnsi"/>
                  <w:lang w:val="ro-RO"/>
                </w:rPr>
                <w:delText>Proiectul prevede sisteme de transport digitalizate, adoptarea noilor tehnologii și alte schimbări semnificative pentru digitalizarea sistemului de transport</w:delText>
              </w:r>
            </w:del>
          </w:p>
          <w:p w14:paraId="5BCF1A66" w14:textId="77777777" w:rsidR="00590021" w:rsidRPr="00590021" w:rsidRDefault="00590021" w:rsidP="00590021">
            <w:pPr>
              <w:jc w:val="both"/>
              <w:rPr>
                <w:ins w:id="159" w:author="spla" w:date="2026-02-03T15:06:00Z" w16du:dateUtc="2026-02-03T13:06:00Z"/>
                <w:rFonts w:cstheme="minorHAnsi"/>
                <w:lang w:val="ro-RO"/>
              </w:rPr>
            </w:pPr>
            <w:ins w:id="160" w:author="spla" w:date="2026-02-03T15:06:00Z" w16du:dateUtc="2026-02-03T13:06:00Z">
              <w:r w:rsidRPr="00590021">
                <w:rPr>
                  <w:rFonts w:cstheme="minorHAnsi"/>
                  <w:lang w:val="ro-RO"/>
                </w:rPr>
                <w:t>- Proiectul conectează principalele aglomerări urbane, prin servicii de transport public inter-urban nepoluant, cu zonele defavorizate/izolate/periurbane/periferice care nu beneficiau în trecut de transport public</w:t>
              </w:r>
            </w:ins>
          </w:p>
          <w:p w14:paraId="3334992A" w14:textId="77777777" w:rsidR="00590021" w:rsidRPr="00590021" w:rsidRDefault="00590021" w:rsidP="00590021">
            <w:pPr>
              <w:jc w:val="both"/>
              <w:rPr>
                <w:ins w:id="161" w:author="spla" w:date="2026-02-03T15:06:00Z" w16du:dateUtc="2026-02-03T13:06:00Z"/>
                <w:rFonts w:cstheme="minorHAnsi"/>
                <w:lang w:val="ro-RO"/>
              </w:rPr>
            </w:pPr>
          </w:p>
          <w:p w14:paraId="03E4BF7F" w14:textId="77777777" w:rsidR="00590021" w:rsidRPr="00590021" w:rsidRDefault="00590021" w:rsidP="00590021">
            <w:pPr>
              <w:jc w:val="both"/>
              <w:rPr>
                <w:ins w:id="162" w:author="spla" w:date="2026-02-03T15:06:00Z" w16du:dateUtc="2026-02-03T13:06:00Z"/>
                <w:rFonts w:cstheme="minorHAnsi"/>
                <w:lang w:val="ro-RO"/>
              </w:rPr>
            </w:pPr>
            <w:ins w:id="163" w:author="spla" w:date="2026-02-03T15:06:00Z" w16du:dateUtc="2026-02-03T13:06:00Z">
              <w:r w:rsidRPr="00590021">
                <w:rPr>
                  <w:rFonts w:cstheme="minorHAnsi"/>
                  <w:lang w:val="ro-RO"/>
                </w:rPr>
                <w:t>- Proiectul asigură cresterea numărului de utilizatori anuali ai transportului public de călători nou/modernizat, în aria de studiu a proiectului</w:t>
              </w:r>
            </w:ins>
          </w:p>
          <w:p w14:paraId="1528622B" w14:textId="79931970" w:rsidR="00590021" w:rsidRPr="008343E6" w:rsidRDefault="00590021" w:rsidP="00590021">
            <w:pPr>
              <w:jc w:val="both"/>
              <w:rPr>
                <w:rFonts w:cstheme="minorHAnsi"/>
                <w:lang w:val="ro-RO"/>
              </w:rPr>
            </w:pPr>
            <w:ins w:id="164" w:author="spla" w:date="2026-02-03T15:06:00Z" w16du:dateUtc="2026-02-03T13:06:00Z">
              <w:r w:rsidRPr="00590021">
                <w:rPr>
                  <w:rFonts w:cstheme="minorHAnsi"/>
                  <w:lang w:val="ro-RO"/>
                </w:rPr>
                <w:t>- Proiectul prevede sisteme de transport digitalizate, adoptarea noilor tehnologii și alte schimbări semnificative pentru digitalizarea sistemului de transport</w:t>
              </w:r>
            </w:ins>
          </w:p>
          <w:p w14:paraId="597FA4A8" w14:textId="2A4BFFB6" w:rsidR="00590021" w:rsidRPr="00D669A4" w:rsidRDefault="00590021" w:rsidP="008343E6">
            <w:pPr>
              <w:jc w:val="both"/>
              <w:rPr>
                <w:rFonts w:cstheme="minorHAnsi"/>
                <w:lang w:val="ro-RO"/>
              </w:rPr>
            </w:pPr>
            <w:r w:rsidRPr="00D669A4">
              <w:rPr>
                <w:rFonts w:cstheme="minorHAnsi"/>
                <w:lang w:val="ro-RO"/>
              </w:rPr>
              <w:t>Se probează cu:</w:t>
            </w:r>
          </w:p>
          <w:p w14:paraId="10DC9E9F" w14:textId="77777777" w:rsidR="00590021" w:rsidRPr="00D669A4" w:rsidRDefault="00590021" w:rsidP="008343E6">
            <w:pPr>
              <w:jc w:val="both"/>
              <w:rPr>
                <w:rFonts w:cstheme="minorHAnsi"/>
                <w:lang w:val="ro-RO"/>
              </w:rPr>
            </w:pPr>
            <w:r w:rsidRPr="00D669A4">
              <w:rPr>
                <w:rFonts w:cstheme="minorHAnsi"/>
                <w:lang w:val="ro-RO"/>
              </w:rPr>
              <w:t>- informațiile din secțiunile: Justificare/context/relevanță/oportunitate și contribuția la obiectivul specific, Obiective proiect, Activități și Localizare proiect din Cererea de Finanțare;</w:t>
            </w:r>
          </w:p>
          <w:p w14:paraId="7ABDE837" w14:textId="4BCD9CA9" w:rsidR="00590021" w:rsidRPr="00D669A4" w:rsidRDefault="00590021" w:rsidP="008343E6">
            <w:pPr>
              <w:jc w:val="both"/>
              <w:rPr>
                <w:rFonts w:cstheme="minorHAnsi"/>
                <w:lang w:val="ro-RO"/>
              </w:rPr>
            </w:pPr>
            <w:r w:rsidRPr="00D669A4">
              <w:rPr>
                <w:rFonts w:cstheme="minorHAnsi"/>
                <w:lang w:val="ro-RO"/>
              </w:rPr>
              <w:t>- descriere proiect din Cererea de Finanțare – se va descrie  modul în care facilitează trasnportul persoanelor vulnerabile între zona de reședință, zona greu accesibilă/ zona periferică/etc și zone care au potențial de organizare de cursuri de formare profesională/</w:t>
            </w:r>
            <w:ins w:id="165" w:author="spla" w:date="2025-11-19T09:43:00Z" w16du:dateUtc="2025-11-19T07:43:00Z">
              <w:r>
                <w:rPr>
                  <w:rFonts w:cstheme="minorHAnsi"/>
                  <w:lang w:val="ro-RO"/>
                </w:rPr>
                <w:t>educație/</w:t>
              </w:r>
            </w:ins>
            <w:r w:rsidRPr="00D669A4">
              <w:rPr>
                <w:rFonts w:cstheme="minorHAnsi"/>
                <w:lang w:val="ro-RO"/>
              </w:rPr>
              <w:t xml:space="preserve"> zone central urbane</w:t>
            </w:r>
            <w:r>
              <w:rPr>
                <w:rFonts w:cstheme="minorHAnsi"/>
                <w:lang w:val="ro-RO"/>
              </w:rPr>
              <w:t>;</w:t>
            </w:r>
          </w:p>
          <w:p w14:paraId="4C9B8B4B" w14:textId="77777777" w:rsidR="00590021" w:rsidRDefault="00590021" w:rsidP="008343E6">
            <w:pPr>
              <w:jc w:val="both"/>
              <w:rPr>
                <w:rFonts w:cstheme="minorHAnsi"/>
                <w:lang w:val="ro-RO"/>
              </w:rPr>
            </w:pPr>
            <w:r w:rsidRPr="00D669A4">
              <w:rPr>
                <w:rFonts w:cstheme="minorHAnsi"/>
                <w:lang w:val="ro-RO"/>
              </w:rPr>
              <w:t>- documentația tehnico-economică.</w:t>
            </w:r>
          </w:p>
          <w:p w14:paraId="1FE1E83A" w14:textId="77777777" w:rsidR="00590021" w:rsidRDefault="00590021" w:rsidP="008343E6">
            <w:pPr>
              <w:jc w:val="both"/>
              <w:rPr>
                <w:rFonts w:cstheme="minorHAnsi"/>
                <w:lang w:val="ro-RO"/>
              </w:rPr>
            </w:pPr>
          </w:p>
          <w:p w14:paraId="7A3247F5" w14:textId="5CCAA750" w:rsidR="00590021" w:rsidRPr="008053BD" w:rsidRDefault="00590021" w:rsidP="008343E6">
            <w:pPr>
              <w:jc w:val="both"/>
              <w:rPr>
                <w:rFonts w:cstheme="minorHAnsi"/>
                <w:i/>
                <w:iCs/>
                <w:lang w:val="ro-RO"/>
              </w:rPr>
            </w:pPr>
            <w:r w:rsidRPr="008053BD">
              <w:rPr>
                <w:rFonts w:cstheme="minorHAnsi"/>
                <w:i/>
                <w:iCs/>
                <w:color w:val="0070C0"/>
                <w:lang w:val="ro-RO"/>
              </w:rPr>
              <w:t>Se va ține cont de valorile populației din aria de studiu preluate din Studiul de trafic și raportate la populația solicitantului conform ultimelor date oficiale INS(inclusiv parteneriate între UAT municipii/orașe/comune)</w:t>
            </w:r>
          </w:p>
        </w:tc>
      </w:tr>
      <w:tr w:rsidR="00590021" w14:paraId="15D3F9E2" w14:textId="75FF7A43" w:rsidTr="00287910">
        <w:tc>
          <w:tcPr>
            <w:tcW w:w="555" w:type="dxa"/>
            <w:tcPrChange w:id="166" w:author="spla" w:date="2026-02-03T15:27:00Z" w16du:dateUtc="2026-02-03T13:27:00Z">
              <w:tcPr>
                <w:tcW w:w="555" w:type="dxa"/>
              </w:tcPr>
            </w:tcPrChange>
          </w:tcPr>
          <w:p w14:paraId="4B520E03" w14:textId="77777777" w:rsidR="00590021" w:rsidRDefault="00590021" w:rsidP="008A174A">
            <w:pPr>
              <w:jc w:val="both"/>
              <w:rPr>
                <w:rFonts w:cstheme="minorHAnsi"/>
                <w:lang w:val="ro-RO"/>
              </w:rPr>
            </w:pPr>
          </w:p>
        </w:tc>
        <w:tc>
          <w:tcPr>
            <w:tcW w:w="3850" w:type="dxa"/>
            <w:tcPrChange w:id="167" w:author="spla" w:date="2026-02-03T15:27:00Z" w16du:dateUtc="2026-02-03T13:27:00Z">
              <w:tcPr>
                <w:tcW w:w="3850" w:type="dxa"/>
              </w:tcPr>
            </w:tcPrChange>
          </w:tcPr>
          <w:p w14:paraId="6E095552" w14:textId="36101DB7" w:rsidR="00590021" w:rsidDel="00590021" w:rsidRDefault="00590021" w:rsidP="008A174A">
            <w:pPr>
              <w:jc w:val="both"/>
              <w:rPr>
                <w:del w:id="168" w:author="spla" w:date="2026-02-03T15:07:00Z" w16du:dateUtc="2026-02-03T13:07:00Z"/>
                <w:rFonts w:cstheme="minorHAnsi"/>
                <w:lang w:val="ro-RO"/>
              </w:rPr>
            </w:pPr>
            <w:ins w:id="169" w:author="spla" w:date="2026-02-03T15:07:00Z" w16du:dateUtc="2026-02-03T13:07:00Z">
              <w:r w:rsidRPr="00590021">
                <w:rPr>
                  <w:rFonts w:cstheme="minorHAnsi"/>
                  <w:highlight w:val="yellow"/>
                  <w:lang w:val="ro-RO"/>
                  <w:rPrChange w:id="170" w:author="spla" w:date="2026-02-03T15:08:00Z" w16du:dateUtc="2026-02-03T13:08:00Z">
                    <w:rPr>
                      <w:rFonts w:cstheme="minorHAnsi"/>
                      <w:lang w:val="ro-RO"/>
                    </w:rPr>
                  </w:rPrChange>
                </w:rPr>
                <w:t>Dacă proiectul conţine investiţii realizate înainte de depunerea cererii de finanţare, acestea au fost verificate din punct al legislaţiei în vigoare</w:t>
              </w:r>
              <w:r w:rsidRPr="00590021">
                <w:rPr>
                  <w:rFonts w:cstheme="minorHAnsi"/>
                  <w:lang w:val="ro-RO"/>
                </w:rPr>
                <w:t xml:space="preserve"> privind achiziţiile publice şi au fost formulate concluzii care permit acceptarea proiectului ca fiind eligibil cu sau fără condiţii</w:t>
              </w:r>
            </w:ins>
          </w:p>
          <w:p w14:paraId="1584B2AB" w14:textId="17105D18" w:rsidR="00590021" w:rsidDel="00590021" w:rsidRDefault="00590021" w:rsidP="008A174A">
            <w:pPr>
              <w:jc w:val="both"/>
              <w:rPr>
                <w:del w:id="171" w:author="spla" w:date="2026-02-03T15:07:00Z" w16du:dateUtc="2026-02-03T13:07:00Z"/>
                <w:rFonts w:cstheme="minorHAnsi"/>
                <w:lang w:val="ro-RO"/>
              </w:rPr>
            </w:pPr>
            <w:del w:id="172" w:author="spla" w:date="2026-02-03T15:07:00Z" w16du:dateUtc="2026-02-03T13:07:00Z">
              <w:r w:rsidRPr="00B17231" w:rsidDel="00590021">
                <w:rPr>
                  <w:rFonts w:cstheme="minorHAnsi"/>
                  <w:lang w:val="ro-RO"/>
                </w:rPr>
                <w:delText xml:space="preserve">Proiectul propune </w:delText>
              </w:r>
              <w:r w:rsidDel="00590021">
                <w:rPr>
                  <w:rFonts w:cstheme="minorHAnsi"/>
                  <w:lang w:val="ro-RO"/>
                </w:rPr>
                <w:delText xml:space="preserve">activități obligatorii din categoriile </w:delText>
              </w:r>
              <w:r w:rsidRPr="00B17231" w:rsidDel="00590021">
                <w:rPr>
                  <w:rFonts w:cstheme="minorHAnsi"/>
                  <w:lang w:val="ro-RO"/>
                </w:rPr>
                <w:delText>I.B. și II.A.</w:delText>
              </w:r>
              <w:r w:rsidDel="00590021">
                <w:rPr>
                  <w:rFonts w:cstheme="minorHAnsi"/>
                  <w:lang w:val="ro-RO"/>
                </w:rPr>
                <w:delText>/</w:delText>
              </w:r>
              <w:r w:rsidRPr="00B17231" w:rsidDel="00590021">
                <w:rPr>
                  <w:rFonts w:cstheme="minorHAnsi"/>
                  <w:lang w:val="ro-RO"/>
                </w:rPr>
                <w:delText xml:space="preserve"> II.B.</w:delText>
              </w:r>
            </w:del>
          </w:p>
          <w:p w14:paraId="4926AEB4" w14:textId="69D0212E" w:rsidR="00590021" w:rsidDel="00590021" w:rsidRDefault="00590021" w:rsidP="008A174A">
            <w:pPr>
              <w:jc w:val="both"/>
              <w:rPr>
                <w:del w:id="173" w:author="spla" w:date="2026-02-03T15:07:00Z" w16du:dateUtc="2026-02-03T13:07:00Z"/>
                <w:rFonts w:cstheme="minorHAnsi"/>
                <w:lang w:val="ro-RO"/>
              </w:rPr>
            </w:pPr>
          </w:p>
          <w:p w14:paraId="1D3D8CC6" w14:textId="402B49A3" w:rsidR="00590021" w:rsidDel="00590021" w:rsidRDefault="00590021" w:rsidP="008A174A">
            <w:pPr>
              <w:jc w:val="both"/>
              <w:rPr>
                <w:del w:id="174" w:author="spla" w:date="2026-02-03T15:07:00Z" w16du:dateUtc="2026-02-03T13:07:00Z"/>
                <w:rFonts w:cstheme="minorHAnsi"/>
                <w:lang w:val="ro-RO"/>
              </w:rPr>
            </w:pPr>
            <w:del w:id="175" w:author="spla" w:date="2026-02-03T15:07:00Z" w16du:dateUtc="2026-02-03T13:07:00Z">
              <w:r w:rsidDel="00590021">
                <w:rPr>
                  <w:rFonts w:cstheme="minorHAnsi"/>
                  <w:lang w:val="ro-RO"/>
                </w:rPr>
                <w:delText>1. Propiectul cuprinde stații de încărcare</w:delText>
              </w:r>
            </w:del>
          </w:p>
          <w:p w14:paraId="3D31344F" w14:textId="57B4D618" w:rsidR="00590021" w:rsidDel="00590021" w:rsidRDefault="00590021" w:rsidP="008A174A">
            <w:pPr>
              <w:jc w:val="both"/>
              <w:rPr>
                <w:del w:id="176" w:author="spla" w:date="2026-02-03T15:07:00Z" w16du:dateUtc="2026-02-03T13:07:00Z"/>
                <w:rFonts w:cstheme="minorHAnsi"/>
                <w:lang w:val="ro-RO"/>
              </w:rPr>
            </w:pPr>
          </w:p>
          <w:p w14:paraId="79853372" w14:textId="6ABC8736" w:rsidR="00590021" w:rsidRPr="008053BD" w:rsidDel="00590021" w:rsidRDefault="00590021" w:rsidP="008A174A">
            <w:pPr>
              <w:jc w:val="both"/>
              <w:rPr>
                <w:del w:id="177" w:author="spla" w:date="2026-02-03T15:07:00Z" w16du:dateUtc="2026-02-03T13:07:00Z"/>
                <w:rFonts w:cstheme="minorHAnsi"/>
                <w:i/>
                <w:iCs/>
                <w:lang w:val="ro-RO"/>
              </w:rPr>
            </w:pPr>
            <w:del w:id="178" w:author="spla" w:date="2026-02-03T15:07:00Z" w16du:dateUtc="2026-02-03T13:07:00Z">
              <w:r w:rsidRPr="008053BD" w:rsidDel="00590021">
                <w:rPr>
                  <w:rFonts w:cstheme="minorHAnsi"/>
                  <w:i/>
                  <w:iCs/>
                  <w:lang w:val="ro-RO"/>
                </w:rPr>
                <w:delText>Obținerea a 0 puncte pentru acest criteriu conduce la excluderea proiectului de la finanțare.</w:delText>
              </w:r>
            </w:del>
          </w:p>
          <w:p w14:paraId="2E23D118" w14:textId="5D9C230B" w:rsidR="00590021" w:rsidDel="00590021" w:rsidRDefault="00590021" w:rsidP="008A174A">
            <w:pPr>
              <w:jc w:val="both"/>
              <w:rPr>
                <w:del w:id="179" w:author="spla" w:date="2026-02-03T15:07:00Z" w16du:dateUtc="2026-02-03T13:07:00Z"/>
                <w:rFonts w:cstheme="minorHAnsi"/>
                <w:lang w:val="ro-RO"/>
              </w:rPr>
            </w:pPr>
          </w:p>
          <w:p w14:paraId="48B8CCD9" w14:textId="49F94393" w:rsidR="00590021" w:rsidDel="00590021" w:rsidRDefault="00590021" w:rsidP="008A174A">
            <w:pPr>
              <w:jc w:val="both"/>
              <w:rPr>
                <w:del w:id="180" w:author="spla" w:date="2026-02-03T15:07:00Z" w16du:dateUtc="2026-02-03T13:07:00Z"/>
                <w:rFonts w:cstheme="minorHAnsi"/>
                <w:lang w:val="ro-RO"/>
              </w:rPr>
            </w:pPr>
          </w:p>
          <w:p w14:paraId="634F703D" w14:textId="3A68EA50" w:rsidR="00590021" w:rsidDel="00590021" w:rsidRDefault="00590021" w:rsidP="008A174A">
            <w:pPr>
              <w:jc w:val="both"/>
              <w:rPr>
                <w:del w:id="181" w:author="spla" w:date="2026-02-03T15:07:00Z" w16du:dateUtc="2026-02-03T13:07:00Z"/>
                <w:rFonts w:cstheme="minorHAnsi"/>
                <w:lang w:val="ro-RO"/>
              </w:rPr>
            </w:pPr>
            <w:del w:id="182" w:author="spla" w:date="2026-02-03T15:07:00Z" w16du:dateUtc="2026-02-03T13:07:00Z">
              <w:r w:rsidDel="00590021">
                <w:rPr>
                  <w:rFonts w:cstheme="minorHAnsi"/>
                  <w:lang w:val="ro-RO"/>
                </w:rPr>
                <w:delText>2. Proiectul cuprinde achiziționarea de material rulant și/sau transport rutier public</w:delText>
              </w:r>
            </w:del>
          </w:p>
          <w:p w14:paraId="61FB53D2" w14:textId="65F1C053" w:rsidR="00590021" w:rsidDel="00590021" w:rsidRDefault="00590021" w:rsidP="008A174A">
            <w:pPr>
              <w:jc w:val="both"/>
              <w:rPr>
                <w:del w:id="183" w:author="spla" w:date="2026-02-03T15:07:00Z" w16du:dateUtc="2026-02-03T13:07:00Z"/>
                <w:rFonts w:cstheme="minorHAnsi"/>
                <w:lang w:val="ro-RO"/>
              </w:rPr>
            </w:pPr>
          </w:p>
          <w:p w14:paraId="1B395110" w14:textId="7AFBB91B" w:rsidR="00590021" w:rsidDel="00590021" w:rsidRDefault="00590021" w:rsidP="008A174A">
            <w:pPr>
              <w:jc w:val="both"/>
              <w:rPr>
                <w:del w:id="184" w:author="spla" w:date="2026-02-03T15:07:00Z" w16du:dateUtc="2026-02-03T13:07:00Z"/>
                <w:rFonts w:cstheme="minorHAnsi"/>
                <w:lang w:val="ro-RO"/>
              </w:rPr>
            </w:pPr>
            <w:del w:id="185" w:author="spla" w:date="2026-02-03T15:07:00Z" w16du:dateUtc="2026-02-03T13:07:00Z">
              <w:r w:rsidDel="00590021">
                <w:rPr>
                  <w:rFonts w:cstheme="minorHAnsi"/>
                  <w:lang w:val="ro-RO"/>
                </w:rPr>
                <w:delText xml:space="preserve">3. Proiectul cuprinde elemente de digitalizare a transportului public </w:delText>
              </w:r>
            </w:del>
          </w:p>
          <w:p w14:paraId="0577EF1D" w14:textId="25F92D9B" w:rsidR="00590021" w:rsidDel="00590021" w:rsidRDefault="00590021" w:rsidP="008A174A">
            <w:pPr>
              <w:jc w:val="both"/>
              <w:rPr>
                <w:del w:id="186" w:author="spla" w:date="2026-02-03T15:07:00Z" w16du:dateUtc="2026-02-03T13:07:00Z"/>
                <w:rFonts w:cstheme="minorHAnsi"/>
                <w:lang w:val="ro-RO"/>
              </w:rPr>
            </w:pPr>
          </w:p>
          <w:p w14:paraId="2E9FA8EC" w14:textId="2A87AD8D" w:rsidR="00590021" w:rsidRPr="008053BD" w:rsidDel="00590021" w:rsidRDefault="00590021" w:rsidP="008A174A">
            <w:pPr>
              <w:jc w:val="both"/>
              <w:rPr>
                <w:del w:id="187" w:author="spla" w:date="2026-02-03T15:07:00Z" w16du:dateUtc="2026-02-03T13:07:00Z"/>
                <w:rFonts w:cstheme="minorHAnsi"/>
                <w:i/>
                <w:iCs/>
                <w:lang w:val="ro-RO"/>
              </w:rPr>
            </w:pPr>
            <w:del w:id="188" w:author="spla" w:date="2026-02-03T15:07:00Z" w16du:dateUtc="2026-02-03T13:07:00Z">
              <w:r w:rsidRPr="008053BD" w:rsidDel="00590021">
                <w:rPr>
                  <w:rFonts w:cstheme="minorHAnsi"/>
                  <w:i/>
                  <w:iCs/>
                  <w:lang w:val="ro-RO"/>
                </w:rPr>
                <w:delText>Obținerea a 0 puncte pentru acest criteriu conduce la excluderea proiectului de la finanțare.</w:delText>
              </w:r>
            </w:del>
          </w:p>
          <w:p w14:paraId="7A79C048" w14:textId="3219B425" w:rsidR="00590021" w:rsidDel="00590021" w:rsidRDefault="00590021" w:rsidP="008A174A">
            <w:pPr>
              <w:jc w:val="both"/>
              <w:rPr>
                <w:del w:id="189" w:author="spla" w:date="2026-02-03T15:07:00Z" w16du:dateUtc="2026-02-03T13:07:00Z"/>
                <w:rFonts w:cstheme="minorHAnsi"/>
                <w:lang w:val="ro-RO"/>
              </w:rPr>
            </w:pPr>
          </w:p>
          <w:p w14:paraId="6BDF2144" w14:textId="0A8D698A" w:rsidR="00590021" w:rsidDel="00590021" w:rsidRDefault="00590021" w:rsidP="008A174A">
            <w:pPr>
              <w:jc w:val="both"/>
              <w:rPr>
                <w:del w:id="190" w:author="spla" w:date="2026-02-03T15:07:00Z" w16du:dateUtc="2026-02-03T13:07:00Z"/>
                <w:rFonts w:cstheme="minorHAnsi"/>
                <w:lang w:val="ro-RO"/>
              </w:rPr>
            </w:pPr>
            <w:del w:id="191" w:author="spla" w:date="2026-02-03T15:07:00Z" w16du:dateUtc="2026-02-03T13:07:00Z">
              <w:r w:rsidDel="00590021">
                <w:rPr>
                  <w:rFonts w:cstheme="minorHAnsi"/>
                  <w:lang w:val="ro-RO"/>
                </w:rPr>
                <w:delText xml:space="preserve">4. Proiectul cuprinde </w:delText>
              </w:r>
              <w:r w:rsidRPr="00A41D67" w:rsidDel="00590021">
                <w:rPr>
                  <w:rFonts w:cstheme="minorHAnsi"/>
                  <w:lang w:val="ro-RO"/>
                </w:rPr>
                <w:delText>active specifice troleibuzelor și tramvaielor (catenară, șină/ cale de rulare tramvai, sursă de alimentare electrică, sisteme de comandă)</w:delText>
              </w:r>
            </w:del>
          </w:p>
          <w:p w14:paraId="6A00B8BE" w14:textId="6E167C91" w:rsidR="00590021" w:rsidDel="00590021" w:rsidRDefault="00590021" w:rsidP="008A174A">
            <w:pPr>
              <w:jc w:val="both"/>
              <w:rPr>
                <w:del w:id="192" w:author="spla" w:date="2026-02-03T15:07:00Z" w16du:dateUtc="2026-02-03T13:07:00Z"/>
                <w:rFonts w:cstheme="minorHAnsi"/>
                <w:lang w:val="ro-RO"/>
              </w:rPr>
            </w:pPr>
          </w:p>
          <w:p w14:paraId="214CAC94" w14:textId="6FB5B1AC" w:rsidR="00590021" w:rsidDel="00590021" w:rsidRDefault="00590021" w:rsidP="008A174A">
            <w:pPr>
              <w:jc w:val="both"/>
              <w:rPr>
                <w:del w:id="193" w:author="spla" w:date="2026-02-03T15:07:00Z" w16du:dateUtc="2026-02-03T13:07:00Z"/>
                <w:rFonts w:cstheme="minorHAnsi"/>
                <w:lang w:val="ro-RO"/>
              </w:rPr>
            </w:pPr>
          </w:p>
          <w:p w14:paraId="25F06E9F" w14:textId="0835E801" w:rsidR="00590021" w:rsidRDefault="00590021" w:rsidP="008A174A">
            <w:pPr>
              <w:jc w:val="both"/>
              <w:rPr>
                <w:rFonts w:cstheme="minorHAnsi"/>
                <w:lang w:val="ro-RO"/>
              </w:rPr>
            </w:pPr>
          </w:p>
        </w:tc>
        <w:tc>
          <w:tcPr>
            <w:tcW w:w="1958" w:type="dxa"/>
            <w:tcPrChange w:id="194" w:author="spla" w:date="2026-02-03T15:27:00Z" w16du:dateUtc="2026-02-03T13:27:00Z">
              <w:tcPr>
                <w:tcW w:w="1260" w:type="dxa"/>
              </w:tcPr>
            </w:tcPrChange>
          </w:tcPr>
          <w:p w14:paraId="7F8291EE" w14:textId="706F22B7" w:rsidR="00590021" w:rsidDel="00590021" w:rsidRDefault="00590021" w:rsidP="008A174A">
            <w:pPr>
              <w:jc w:val="both"/>
              <w:rPr>
                <w:del w:id="195" w:author="spla" w:date="2026-02-03T15:07:00Z" w16du:dateUtc="2026-02-03T13:07:00Z"/>
                <w:rFonts w:cstheme="minorHAnsi"/>
                <w:lang w:val="ro-RO"/>
              </w:rPr>
            </w:pPr>
          </w:p>
          <w:p w14:paraId="618EC253" w14:textId="62FA7947" w:rsidR="00590021" w:rsidDel="00590021" w:rsidRDefault="00590021" w:rsidP="008A174A">
            <w:pPr>
              <w:jc w:val="both"/>
              <w:rPr>
                <w:del w:id="196" w:author="spla" w:date="2026-02-03T15:07:00Z" w16du:dateUtc="2026-02-03T13:07:00Z"/>
                <w:rFonts w:cstheme="minorHAnsi"/>
                <w:lang w:val="ro-RO"/>
              </w:rPr>
            </w:pPr>
            <w:del w:id="197" w:author="spla" w:date="2026-02-03T15:07:00Z" w16du:dateUtc="2026-02-03T13:07:00Z">
              <w:r w:rsidDel="00590021">
                <w:rPr>
                  <w:rFonts w:cstheme="minorHAnsi"/>
                  <w:lang w:val="ro-RO"/>
                </w:rPr>
                <w:delText>20</w:delText>
              </w:r>
              <w:r w:rsidDel="00590021">
                <w:delText xml:space="preserve"> </w:delText>
              </w:r>
              <w:r w:rsidRPr="00C0099A" w:rsidDel="00590021">
                <w:rPr>
                  <w:rFonts w:cstheme="minorHAnsi"/>
                  <w:lang w:val="ro-RO"/>
                </w:rPr>
                <w:delText>puncte (punctaj cumulativ)</w:delText>
              </w:r>
            </w:del>
          </w:p>
          <w:p w14:paraId="66AA5EB9" w14:textId="3E0B7CF9" w:rsidR="00590021" w:rsidDel="00590021" w:rsidRDefault="00590021" w:rsidP="008A174A">
            <w:pPr>
              <w:jc w:val="both"/>
              <w:rPr>
                <w:del w:id="198" w:author="spla" w:date="2026-02-03T15:07:00Z" w16du:dateUtc="2026-02-03T13:07:00Z"/>
                <w:rFonts w:cstheme="minorHAnsi"/>
                <w:lang w:val="ro-RO"/>
              </w:rPr>
            </w:pPr>
          </w:p>
          <w:p w14:paraId="1394FECD" w14:textId="59C630AD" w:rsidR="00590021" w:rsidDel="00590021" w:rsidRDefault="00590021" w:rsidP="00A41D67">
            <w:pPr>
              <w:pStyle w:val="ListParagraph"/>
              <w:jc w:val="both"/>
              <w:rPr>
                <w:del w:id="199" w:author="spla" w:date="2026-02-03T15:07:00Z" w16du:dateUtc="2026-02-03T13:07:00Z"/>
                <w:rFonts w:cstheme="minorHAnsi"/>
                <w:lang w:val="ro-RO"/>
              </w:rPr>
            </w:pPr>
          </w:p>
          <w:p w14:paraId="6D566D8C" w14:textId="589E44BF" w:rsidR="00590021" w:rsidDel="00590021" w:rsidRDefault="00590021" w:rsidP="008053BD">
            <w:pPr>
              <w:pStyle w:val="ListParagraph"/>
              <w:ind w:hanging="720"/>
              <w:jc w:val="both"/>
              <w:rPr>
                <w:del w:id="200" w:author="spla" w:date="2026-02-03T15:07:00Z" w16du:dateUtc="2026-02-03T13:07:00Z"/>
                <w:rFonts w:cstheme="minorHAnsi"/>
                <w:lang w:val="ro-RO"/>
              </w:rPr>
            </w:pPr>
            <w:del w:id="201" w:author="spla" w:date="2026-02-03T15:07:00Z" w16du:dateUtc="2026-02-03T13:07:00Z">
              <w:r w:rsidDel="00590021">
                <w:rPr>
                  <w:rFonts w:cstheme="minorHAnsi"/>
                  <w:lang w:val="ro-RO"/>
                </w:rPr>
                <w:delText>10</w:delText>
              </w:r>
            </w:del>
          </w:p>
          <w:p w14:paraId="0A9ED066" w14:textId="4AC02BE0" w:rsidR="00590021" w:rsidDel="00590021" w:rsidRDefault="00590021" w:rsidP="00A41D67">
            <w:pPr>
              <w:pStyle w:val="ListParagraph"/>
              <w:jc w:val="both"/>
              <w:rPr>
                <w:del w:id="202" w:author="spla" w:date="2026-02-03T15:07:00Z" w16du:dateUtc="2026-02-03T13:07:00Z"/>
                <w:rFonts w:cstheme="minorHAnsi"/>
                <w:lang w:val="ro-RO"/>
              </w:rPr>
            </w:pPr>
          </w:p>
          <w:p w14:paraId="626F3116" w14:textId="49601E12" w:rsidR="00590021" w:rsidDel="00590021" w:rsidRDefault="00590021" w:rsidP="00A41D67">
            <w:pPr>
              <w:pStyle w:val="ListParagraph"/>
              <w:jc w:val="both"/>
              <w:rPr>
                <w:del w:id="203" w:author="spla" w:date="2026-02-03T15:07:00Z" w16du:dateUtc="2026-02-03T13:07:00Z"/>
                <w:rFonts w:cstheme="minorHAnsi"/>
                <w:lang w:val="ro-RO"/>
              </w:rPr>
            </w:pPr>
          </w:p>
          <w:p w14:paraId="61F3F648" w14:textId="076E6F62" w:rsidR="00590021" w:rsidDel="00590021" w:rsidRDefault="00590021" w:rsidP="00A41D67">
            <w:pPr>
              <w:pStyle w:val="ListParagraph"/>
              <w:jc w:val="both"/>
              <w:rPr>
                <w:del w:id="204" w:author="spla" w:date="2026-02-03T15:07:00Z" w16du:dateUtc="2026-02-03T13:07:00Z"/>
                <w:rFonts w:cstheme="minorHAnsi"/>
                <w:lang w:val="ro-RO"/>
              </w:rPr>
            </w:pPr>
          </w:p>
          <w:p w14:paraId="226FB727" w14:textId="32B3CA16" w:rsidR="00590021" w:rsidDel="00590021" w:rsidRDefault="00590021" w:rsidP="00A41D67">
            <w:pPr>
              <w:pStyle w:val="ListParagraph"/>
              <w:jc w:val="both"/>
              <w:rPr>
                <w:del w:id="205" w:author="spla" w:date="2026-02-03T15:07:00Z" w16du:dateUtc="2026-02-03T13:07:00Z"/>
                <w:rFonts w:cstheme="minorHAnsi"/>
                <w:lang w:val="ro-RO"/>
              </w:rPr>
            </w:pPr>
          </w:p>
          <w:p w14:paraId="1C96B0AA" w14:textId="365C6C69" w:rsidR="00590021" w:rsidDel="00590021" w:rsidRDefault="00590021" w:rsidP="00A41D67">
            <w:pPr>
              <w:pStyle w:val="ListParagraph"/>
              <w:jc w:val="both"/>
              <w:rPr>
                <w:del w:id="206" w:author="spla" w:date="2026-02-03T15:07:00Z" w16du:dateUtc="2026-02-03T13:07:00Z"/>
                <w:rFonts w:cstheme="minorHAnsi"/>
                <w:lang w:val="ro-RO"/>
              </w:rPr>
            </w:pPr>
          </w:p>
          <w:p w14:paraId="5036513D" w14:textId="2D031022" w:rsidR="00590021" w:rsidDel="00590021" w:rsidRDefault="00590021" w:rsidP="008053BD">
            <w:pPr>
              <w:pStyle w:val="ListParagraph"/>
              <w:ind w:hanging="644"/>
              <w:jc w:val="both"/>
              <w:rPr>
                <w:del w:id="207" w:author="spla" w:date="2026-02-03T15:07:00Z" w16du:dateUtc="2026-02-03T13:07:00Z"/>
                <w:rFonts w:cstheme="minorHAnsi"/>
                <w:lang w:val="ro-RO"/>
              </w:rPr>
            </w:pPr>
            <w:del w:id="208" w:author="spla" w:date="2026-02-03T15:07:00Z" w16du:dateUtc="2026-02-03T13:07:00Z">
              <w:r w:rsidDel="00590021">
                <w:rPr>
                  <w:rFonts w:cstheme="minorHAnsi"/>
                  <w:lang w:val="ro-RO"/>
                </w:rPr>
                <w:delText>3</w:delText>
              </w:r>
            </w:del>
          </w:p>
          <w:p w14:paraId="7579C49A" w14:textId="698EA08C" w:rsidR="00590021" w:rsidDel="00590021" w:rsidRDefault="00590021" w:rsidP="008053BD">
            <w:pPr>
              <w:pStyle w:val="ListParagraph"/>
              <w:ind w:hanging="644"/>
              <w:jc w:val="both"/>
              <w:rPr>
                <w:del w:id="209" w:author="spla" w:date="2026-02-03T15:07:00Z" w16du:dateUtc="2026-02-03T13:07:00Z"/>
                <w:rFonts w:cstheme="minorHAnsi"/>
                <w:lang w:val="ro-RO"/>
              </w:rPr>
            </w:pPr>
          </w:p>
          <w:p w14:paraId="71874457" w14:textId="1FB1FD8B" w:rsidR="00590021" w:rsidDel="00590021" w:rsidRDefault="00590021" w:rsidP="008053BD">
            <w:pPr>
              <w:pStyle w:val="ListParagraph"/>
              <w:ind w:hanging="644"/>
              <w:jc w:val="both"/>
              <w:rPr>
                <w:del w:id="210" w:author="spla" w:date="2026-02-03T15:07:00Z" w16du:dateUtc="2026-02-03T13:07:00Z"/>
                <w:rFonts w:cstheme="minorHAnsi"/>
                <w:lang w:val="ro-RO"/>
              </w:rPr>
            </w:pPr>
          </w:p>
          <w:p w14:paraId="5A49935C" w14:textId="7F37A383" w:rsidR="00590021" w:rsidDel="00590021" w:rsidRDefault="00590021" w:rsidP="008053BD">
            <w:pPr>
              <w:pStyle w:val="ListParagraph"/>
              <w:ind w:hanging="644"/>
              <w:jc w:val="both"/>
              <w:rPr>
                <w:del w:id="211" w:author="spla" w:date="2026-02-03T15:07:00Z" w16du:dateUtc="2026-02-03T13:07:00Z"/>
                <w:rFonts w:cstheme="minorHAnsi"/>
                <w:lang w:val="ro-RO"/>
              </w:rPr>
            </w:pPr>
            <w:del w:id="212" w:author="spla" w:date="2026-02-03T15:07:00Z" w16du:dateUtc="2026-02-03T13:07:00Z">
              <w:r w:rsidDel="00590021">
                <w:rPr>
                  <w:rFonts w:cstheme="minorHAnsi"/>
                  <w:lang w:val="ro-RO"/>
                </w:rPr>
                <w:delText>4</w:delText>
              </w:r>
            </w:del>
          </w:p>
          <w:p w14:paraId="1BFFEBF4" w14:textId="1488D307" w:rsidR="00590021" w:rsidDel="00590021" w:rsidRDefault="00590021" w:rsidP="008053BD">
            <w:pPr>
              <w:pStyle w:val="ListParagraph"/>
              <w:ind w:hanging="644"/>
              <w:jc w:val="both"/>
              <w:rPr>
                <w:del w:id="213" w:author="spla" w:date="2026-02-03T15:07:00Z" w16du:dateUtc="2026-02-03T13:07:00Z"/>
                <w:rFonts w:cstheme="minorHAnsi"/>
                <w:lang w:val="ro-RO"/>
              </w:rPr>
            </w:pPr>
          </w:p>
          <w:p w14:paraId="241563A2" w14:textId="60145F86" w:rsidR="00590021" w:rsidDel="00590021" w:rsidRDefault="00590021" w:rsidP="008053BD">
            <w:pPr>
              <w:pStyle w:val="ListParagraph"/>
              <w:ind w:hanging="644"/>
              <w:jc w:val="both"/>
              <w:rPr>
                <w:del w:id="214" w:author="spla" w:date="2026-02-03T15:07:00Z" w16du:dateUtc="2026-02-03T13:07:00Z"/>
                <w:rFonts w:cstheme="minorHAnsi"/>
                <w:lang w:val="ro-RO"/>
              </w:rPr>
            </w:pPr>
          </w:p>
          <w:p w14:paraId="4BED25BD" w14:textId="08A1896D" w:rsidR="00590021" w:rsidDel="00590021" w:rsidRDefault="00590021" w:rsidP="008053BD">
            <w:pPr>
              <w:pStyle w:val="ListParagraph"/>
              <w:ind w:hanging="644"/>
              <w:jc w:val="both"/>
              <w:rPr>
                <w:del w:id="215" w:author="spla" w:date="2026-02-03T15:07:00Z" w16du:dateUtc="2026-02-03T13:07:00Z"/>
                <w:rFonts w:cstheme="minorHAnsi"/>
                <w:lang w:val="ro-RO"/>
              </w:rPr>
            </w:pPr>
          </w:p>
          <w:p w14:paraId="363272D2" w14:textId="3821C3BC" w:rsidR="00590021" w:rsidDel="00590021" w:rsidRDefault="00590021" w:rsidP="008053BD">
            <w:pPr>
              <w:pStyle w:val="ListParagraph"/>
              <w:ind w:hanging="644"/>
              <w:jc w:val="both"/>
              <w:rPr>
                <w:del w:id="216" w:author="spla" w:date="2026-02-03T15:07:00Z" w16du:dateUtc="2026-02-03T13:07:00Z"/>
                <w:rFonts w:cstheme="minorHAnsi"/>
                <w:lang w:val="ro-RO"/>
              </w:rPr>
            </w:pPr>
          </w:p>
          <w:p w14:paraId="411E8069" w14:textId="025ED26D" w:rsidR="00590021" w:rsidDel="00590021" w:rsidRDefault="00590021" w:rsidP="008053BD">
            <w:pPr>
              <w:pStyle w:val="ListParagraph"/>
              <w:ind w:hanging="644"/>
              <w:jc w:val="both"/>
              <w:rPr>
                <w:del w:id="217" w:author="spla" w:date="2026-02-03T15:07:00Z" w16du:dateUtc="2026-02-03T13:07:00Z"/>
                <w:rFonts w:cstheme="minorHAnsi"/>
                <w:lang w:val="ro-RO"/>
              </w:rPr>
            </w:pPr>
          </w:p>
          <w:p w14:paraId="35BAE236" w14:textId="0ABB4BE2" w:rsidR="00590021" w:rsidDel="00590021" w:rsidRDefault="00590021" w:rsidP="008053BD">
            <w:pPr>
              <w:pStyle w:val="ListParagraph"/>
              <w:ind w:hanging="644"/>
              <w:jc w:val="both"/>
              <w:rPr>
                <w:del w:id="218" w:author="spla" w:date="2026-02-03T15:07:00Z" w16du:dateUtc="2026-02-03T13:07:00Z"/>
                <w:rFonts w:cstheme="minorHAnsi"/>
                <w:lang w:val="ro-RO"/>
              </w:rPr>
            </w:pPr>
          </w:p>
          <w:p w14:paraId="13D081F6" w14:textId="4E5ADDFE" w:rsidR="00590021" w:rsidRPr="00A41D67" w:rsidRDefault="00590021" w:rsidP="008053BD">
            <w:pPr>
              <w:pStyle w:val="ListParagraph"/>
              <w:ind w:hanging="644"/>
              <w:jc w:val="both"/>
              <w:rPr>
                <w:rFonts w:cstheme="minorHAnsi"/>
                <w:lang w:val="ro-RO"/>
              </w:rPr>
            </w:pPr>
            <w:del w:id="219" w:author="spla" w:date="2026-02-03T15:07:00Z" w16du:dateUtc="2026-02-03T13:07:00Z">
              <w:r w:rsidDel="00590021">
                <w:rPr>
                  <w:rFonts w:cstheme="minorHAnsi"/>
                  <w:lang w:val="ro-RO"/>
                </w:rPr>
                <w:delText>3</w:delText>
              </w:r>
            </w:del>
          </w:p>
        </w:tc>
        <w:tc>
          <w:tcPr>
            <w:tcW w:w="7667" w:type="dxa"/>
            <w:gridSpan w:val="2"/>
            <w:tcPrChange w:id="220" w:author="spla" w:date="2026-02-03T15:27:00Z" w16du:dateUtc="2026-02-03T13:27:00Z">
              <w:tcPr>
                <w:tcW w:w="8365" w:type="dxa"/>
                <w:gridSpan w:val="3"/>
              </w:tcPr>
            </w:tcPrChange>
          </w:tcPr>
          <w:p w14:paraId="09DF99FE" w14:textId="77777777" w:rsidR="00590021" w:rsidRDefault="00590021" w:rsidP="008343E6">
            <w:pPr>
              <w:jc w:val="both"/>
              <w:rPr>
                <w:ins w:id="221" w:author="spla" w:date="2026-02-03T15:07:00Z" w16du:dateUtc="2026-02-03T13:07:00Z"/>
                <w:rFonts w:cstheme="minorHAnsi"/>
                <w:lang w:val="ro-RO"/>
              </w:rPr>
            </w:pPr>
            <w:del w:id="222" w:author="spla" w:date="2026-02-03T15:07:00Z" w16du:dateUtc="2026-02-03T13:07:00Z">
              <w:r w:rsidRPr="00D669A4" w:rsidDel="00590021">
                <w:rPr>
                  <w:rFonts w:cstheme="minorHAnsi"/>
                  <w:lang w:val="ro-RO"/>
                </w:rPr>
                <w:delText xml:space="preserve">Se verifică prin compararea activităților precizate în sectiunea Activități din Cererea de Finanțare cu acțiunile finanțabile din GS </w:delText>
              </w:r>
              <w:r w:rsidDel="00590021">
                <w:rPr>
                  <w:rFonts w:cstheme="minorHAnsi"/>
                  <w:lang w:val="ro-RO"/>
                </w:rPr>
                <w:delText xml:space="preserve"> și din documetația tehnică</w:delText>
              </w:r>
              <w:r w:rsidRPr="00D669A4" w:rsidDel="00590021">
                <w:rPr>
                  <w:rFonts w:cstheme="minorHAnsi"/>
                  <w:lang w:val="ro-RO"/>
                </w:rPr>
                <w:delText>.</w:delText>
              </w:r>
            </w:del>
          </w:p>
          <w:p w14:paraId="7D69D2E6" w14:textId="77777777" w:rsidR="00590021" w:rsidRDefault="00590021" w:rsidP="008343E6">
            <w:pPr>
              <w:jc w:val="both"/>
              <w:rPr>
                <w:ins w:id="223" w:author="spla" w:date="2026-02-03T15:07:00Z" w16du:dateUtc="2026-02-03T13:07:00Z"/>
                <w:rFonts w:cstheme="minorHAnsi"/>
                <w:lang w:val="ro-RO"/>
              </w:rPr>
            </w:pPr>
          </w:p>
          <w:p w14:paraId="102DB596" w14:textId="77777777" w:rsidR="00590021" w:rsidRDefault="00590021" w:rsidP="008343E6">
            <w:pPr>
              <w:jc w:val="both"/>
              <w:rPr>
                <w:ins w:id="224" w:author="spla" w:date="2026-02-03T15:07:00Z" w16du:dateUtc="2026-02-03T13:07:00Z"/>
                <w:rFonts w:cstheme="minorHAnsi"/>
                <w:lang w:val="ro-RO"/>
              </w:rPr>
            </w:pPr>
            <w:ins w:id="225" w:author="spla" w:date="2026-02-03T15:07:00Z" w16du:dateUtc="2026-02-03T13:07:00Z">
              <w:r>
                <w:rPr>
                  <w:rFonts w:cstheme="minorHAnsi"/>
                  <w:lang w:val="ro-RO"/>
                </w:rPr>
                <w:t>Se verifică:</w:t>
              </w:r>
            </w:ins>
          </w:p>
          <w:p w14:paraId="21582D62" w14:textId="77777777" w:rsidR="00590021" w:rsidRDefault="00590021" w:rsidP="008343E6">
            <w:pPr>
              <w:jc w:val="both"/>
              <w:rPr>
                <w:ins w:id="226" w:author="spla" w:date="2026-02-03T15:07:00Z" w16du:dateUtc="2026-02-03T13:07:00Z"/>
                <w:rFonts w:cstheme="minorHAnsi"/>
                <w:lang w:val="ro-RO"/>
              </w:rPr>
            </w:pPr>
          </w:p>
          <w:p w14:paraId="65024AB5" w14:textId="690F9A4B" w:rsidR="00590021" w:rsidRPr="00D669A4" w:rsidRDefault="00590021" w:rsidP="008343E6">
            <w:pPr>
              <w:jc w:val="both"/>
              <w:rPr>
                <w:rFonts w:cstheme="minorHAnsi"/>
                <w:lang w:val="ro-RO"/>
              </w:rPr>
            </w:pPr>
          </w:p>
        </w:tc>
      </w:tr>
      <w:tr w:rsidR="00590021" w14:paraId="19C3B145" w14:textId="77777777" w:rsidTr="00DA49C5">
        <w:tc>
          <w:tcPr>
            <w:tcW w:w="14030" w:type="dxa"/>
            <w:gridSpan w:val="5"/>
            <w:shd w:val="clear" w:color="auto" w:fill="FBE4D5" w:themeFill="accent2" w:themeFillTint="33"/>
          </w:tcPr>
          <w:p w14:paraId="25EB8DF2" w14:textId="77777777" w:rsidR="00590021" w:rsidRDefault="00590021" w:rsidP="008A174A">
            <w:pPr>
              <w:jc w:val="both"/>
              <w:rPr>
                <w:rFonts w:cstheme="minorHAnsi"/>
                <w:color w:val="2E74B5" w:themeColor="accent1" w:themeShade="BF"/>
                <w:lang w:val="ro-RO"/>
              </w:rPr>
            </w:pPr>
            <w:bookmarkStart w:id="227" w:name="_Hlk206074485"/>
            <w:r>
              <w:rPr>
                <w:rFonts w:cstheme="minorHAnsi"/>
                <w:color w:val="2E74B5" w:themeColor="accent1" w:themeShade="BF"/>
                <w:lang w:val="ro-RO"/>
              </w:rPr>
              <w:t xml:space="preserve">2. </w:t>
            </w:r>
            <w:r w:rsidRPr="0070114A">
              <w:rPr>
                <w:rFonts w:cstheme="minorHAnsi"/>
                <w:color w:val="2E74B5" w:themeColor="accent1" w:themeShade="BF"/>
                <w:lang w:val="ro-RO"/>
              </w:rPr>
              <w:t>Maturitatea proiectului (documentație tehnico-economică, documente aprobatoare, inclusiv procedura de mediu, după caz)</w:t>
            </w:r>
          </w:p>
          <w:p w14:paraId="5269B75A" w14:textId="77777777" w:rsidR="00590021" w:rsidDel="00590021" w:rsidRDefault="00590021" w:rsidP="00590021">
            <w:pPr>
              <w:jc w:val="both"/>
              <w:rPr>
                <w:del w:id="228" w:author="spla" w:date="2026-02-03T15:10:00Z" w16du:dateUtc="2026-02-03T13:10:00Z"/>
                <w:rFonts w:cstheme="minorHAnsi"/>
                <w:color w:val="2E74B5" w:themeColor="accent1" w:themeShade="BF"/>
                <w:lang w:val="ro-RO"/>
              </w:rPr>
            </w:pPr>
            <w:r>
              <w:rPr>
                <w:rFonts w:cstheme="minorHAnsi"/>
                <w:color w:val="2E74B5" w:themeColor="accent1" w:themeShade="BF"/>
                <w:lang w:val="ro-RO"/>
              </w:rPr>
              <w:t xml:space="preserve"> </w:t>
            </w:r>
            <w:del w:id="229" w:author="spla" w:date="2026-02-03T15:10:00Z" w16du:dateUtc="2026-02-03T13:10:00Z">
              <w:r w:rsidDel="00590021">
                <w:rPr>
                  <w:rFonts w:cstheme="minorHAnsi"/>
                  <w:color w:val="2E74B5" w:themeColor="accent1" w:themeShade="BF"/>
                  <w:lang w:val="ro-RO"/>
                </w:rPr>
                <w:delText xml:space="preserve">Maxim </w:delText>
              </w:r>
            </w:del>
          </w:p>
          <w:p w14:paraId="0E1A15D1" w14:textId="3CABCD30" w:rsidR="00590021" w:rsidRPr="00053D9B" w:rsidRDefault="00590021" w:rsidP="008A174A">
            <w:pPr>
              <w:jc w:val="both"/>
              <w:rPr>
                <w:rFonts w:cstheme="minorHAnsi"/>
                <w:color w:val="2E74B5" w:themeColor="accent1" w:themeShade="BF"/>
                <w:lang w:val="ro-RO"/>
              </w:rPr>
            </w:pPr>
            <w:del w:id="230" w:author="spla" w:date="2026-02-03T15:10:00Z" w16du:dateUtc="2026-02-03T13:10:00Z">
              <w:r w:rsidDel="00590021">
                <w:rPr>
                  <w:rFonts w:cstheme="minorHAnsi"/>
                  <w:color w:val="2E74B5" w:themeColor="accent1" w:themeShade="BF"/>
                  <w:lang w:val="ro-RO"/>
                </w:rPr>
                <w:delText xml:space="preserve">     30</w:delText>
              </w:r>
              <w:r w:rsidDel="00590021">
                <w:delText xml:space="preserve"> </w:delText>
              </w:r>
              <w:r w:rsidRPr="00F6560F" w:rsidDel="00590021">
                <w:rPr>
                  <w:rFonts w:cstheme="minorHAnsi"/>
                  <w:color w:val="2E74B5" w:themeColor="accent1" w:themeShade="BF"/>
                  <w:lang w:val="ro-RO"/>
                </w:rPr>
                <w:delText>puncte (punctaj cumulativ)</w:delText>
              </w:r>
            </w:del>
          </w:p>
        </w:tc>
      </w:tr>
      <w:bookmarkEnd w:id="227"/>
      <w:tr w:rsidR="00590021" w14:paraId="271F0B56" w14:textId="18B2A644" w:rsidTr="00287910">
        <w:tc>
          <w:tcPr>
            <w:tcW w:w="555" w:type="dxa"/>
            <w:tcPrChange w:id="231" w:author="spla" w:date="2026-02-03T15:27:00Z" w16du:dateUtc="2026-02-03T13:27:00Z">
              <w:tcPr>
                <w:tcW w:w="555" w:type="dxa"/>
              </w:tcPr>
            </w:tcPrChange>
          </w:tcPr>
          <w:p w14:paraId="0DAC6F77" w14:textId="77777777" w:rsidR="00590021" w:rsidRDefault="00590021" w:rsidP="008A174A">
            <w:pPr>
              <w:jc w:val="both"/>
              <w:rPr>
                <w:rFonts w:cstheme="minorHAnsi"/>
                <w:lang w:val="ro-RO"/>
              </w:rPr>
            </w:pPr>
          </w:p>
        </w:tc>
        <w:tc>
          <w:tcPr>
            <w:tcW w:w="3850" w:type="dxa"/>
            <w:tcPrChange w:id="232" w:author="spla" w:date="2026-02-03T15:27:00Z" w16du:dateUtc="2026-02-03T13:27:00Z">
              <w:tcPr>
                <w:tcW w:w="3850" w:type="dxa"/>
              </w:tcPr>
            </w:tcPrChange>
          </w:tcPr>
          <w:p w14:paraId="13C5D2A1" w14:textId="657057E2" w:rsidR="00590021" w:rsidRDefault="00590021" w:rsidP="008A174A">
            <w:pPr>
              <w:jc w:val="both"/>
              <w:rPr>
                <w:rFonts w:cstheme="minorHAnsi"/>
                <w:lang w:val="ro-RO"/>
              </w:rPr>
            </w:pPr>
            <w:r w:rsidRPr="0070114A">
              <w:rPr>
                <w:rFonts w:cstheme="minorHAnsi"/>
                <w:lang w:val="ro-RO"/>
              </w:rPr>
              <w:t>Corelarea și coerenţa documentației suport a proiectului/documentației tehnico-economice (SF</w:t>
            </w:r>
            <w:r>
              <w:rPr>
                <w:rFonts w:cstheme="minorHAnsi"/>
                <w:lang w:val="ro-RO"/>
              </w:rPr>
              <w:t>/DALI/S</w:t>
            </w:r>
            <w:r w:rsidRPr="00B17231">
              <w:rPr>
                <w:rFonts w:cstheme="minorHAnsi"/>
                <w:lang w:val="ro-RO"/>
              </w:rPr>
              <w:t>tudiu de oportunitate/PT</w:t>
            </w:r>
            <w:r w:rsidRPr="0070114A">
              <w:rPr>
                <w:rFonts w:cstheme="minorHAnsi"/>
                <w:lang w:val="ro-RO"/>
              </w:rPr>
              <w:t>), inclusiv a actelor de reglementare, cu cererea de finanțare</w:t>
            </w:r>
          </w:p>
          <w:p w14:paraId="540C182E" w14:textId="77777777" w:rsidR="00590021" w:rsidRDefault="00590021" w:rsidP="008A174A">
            <w:pPr>
              <w:jc w:val="both"/>
              <w:rPr>
                <w:rFonts w:cstheme="minorHAnsi"/>
                <w:lang w:val="ro-RO"/>
              </w:rPr>
            </w:pPr>
          </w:p>
          <w:p w14:paraId="2B3CE67F" w14:textId="41A4D25E" w:rsidR="00590021" w:rsidRDefault="00590021" w:rsidP="008A174A">
            <w:pPr>
              <w:jc w:val="both"/>
              <w:rPr>
                <w:rFonts w:cstheme="minorHAnsi"/>
                <w:lang w:val="ro-RO"/>
              </w:rPr>
            </w:pPr>
          </w:p>
        </w:tc>
        <w:tc>
          <w:tcPr>
            <w:tcW w:w="1958" w:type="dxa"/>
            <w:tcPrChange w:id="233" w:author="spla" w:date="2026-02-03T15:27:00Z" w16du:dateUtc="2026-02-03T13:27:00Z">
              <w:tcPr>
                <w:tcW w:w="1260" w:type="dxa"/>
              </w:tcPr>
            </w:tcPrChange>
          </w:tcPr>
          <w:p w14:paraId="5A636DCD" w14:textId="1E2EDDA7" w:rsidR="00590021" w:rsidRDefault="00590021" w:rsidP="008A174A">
            <w:pPr>
              <w:jc w:val="both"/>
              <w:rPr>
                <w:rFonts w:cstheme="minorHAnsi"/>
                <w:lang w:val="ro-RO"/>
              </w:rPr>
            </w:pPr>
            <w:del w:id="234" w:author="spla" w:date="2026-02-03T15:12:00Z" w16du:dateUtc="2026-02-03T13:12:00Z">
              <w:r w:rsidDel="00590021">
                <w:rPr>
                  <w:rFonts w:cstheme="minorHAnsi"/>
                  <w:lang w:val="ro-RO"/>
                </w:rPr>
                <w:delText>2</w:delText>
              </w:r>
            </w:del>
          </w:p>
        </w:tc>
        <w:tc>
          <w:tcPr>
            <w:tcW w:w="7667" w:type="dxa"/>
            <w:gridSpan w:val="2"/>
            <w:tcPrChange w:id="235" w:author="spla" w:date="2026-02-03T15:27:00Z" w16du:dateUtc="2026-02-03T13:27:00Z">
              <w:tcPr>
                <w:tcW w:w="8365" w:type="dxa"/>
                <w:gridSpan w:val="3"/>
              </w:tcPr>
            </w:tcPrChange>
          </w:tcPr>
          <w:p w14:paraId="563BAD8B" w14:textId="14CF6C42" w:rsidR="00590021" w:rsidRPr="00FF73FA" w:rsidRDefault="00590021" w:rsidP="008A174A">
            <w:pPr>
              <w:jc w:val="both"/>
              <w:rPr>
                <w:rFonts w:cstheme="minorHAnsi"/>
                <w:lang w:val="ro-RO"/>
              </w:rPr>
            </w:pPr>
            <w:ins w:id="236" w:author="spla" w:date="2026-02-03T15:11:00Z" w16du:dateUtc="2026-02-03T13:11:00Z">
              <w:r>
                <w:rPr>
                  <w:rFonts w:cstheme="minorHAnsi"/>
                  <w:lang w:val="ro-RO"/>
                </w:rPr>
                <w:t xml:space="preserve">Se </w:t>
              </w:r>
            </w:ins>
            <w:del w:id="237" w:author="spla" w:date="2026-02-03T15:11:00Z" w16du:dateUtc="2026-02-03T13:11:00Z">
              <w:r w:rsidDel="00590021">
                <w:rPr>
                  <w:rFonts w:cstheme="minorHAnsi"/>
                  <w:lang w:val="ro-RO"/>
                </w:rPr>
                <w:delText xml:space="preserve">Necesitatea </w:delText>
              </w:r>
            </w:del>
            <w:r>
              <w:rPr>
                <w:rFonts w:cstheme="minorHAnsi"/>
                <w:lang w:val="ro-RO"/>
              </w:rPr>
              <w:t>verifică</w:t>
            </w:r>
            <w:del w:id="238" w:author="spla" w:date="2026-02-03T15:11:00Z" w16du:dateUtc="2026-02-03T13:11:00Z">
              <w:r w:rsidDel="00590021">
                <w:rPr>
                  <w:rFonts w:cstheme="minorHAnsi"/>
                  <w:lang w:val="ro-RO"/>
                </w:rPr>
                <w:delText>rii</w:delText>
              </w:r>
            </w:del>
            <w:r>
              <w:rPr>
                <w:rFonts w:cstheme="minorHAnsi"/>
                <w:lang w:val="ro-RO"/>
              </w:rPr>
              <w:t xml:space="preserve"> coerenț</w:t>
            </w:r>
            <w:del w:id="239" w:author="spla" w:date="2026-02-03T15:11:00Z" w16du:dateUtc="2026-02-03T13:11:00Z">
              <w:r w:rsidDel="00590021">
                <w:rPr>
                  <w:rFonts w:cstheme="minorHAnsi"/>
                  <w:lang w:val="ro-RO"/>
                </w:rPr>
                <w:delText>ei</w:delText>
              </w:r>
            </w:del>
            <w:ins w:id="240" w:author="spla" w:date="2026-02-03T15:11:00Z" w16du:dateUtc="2026-02-03T13:11:00Z">
              <w:r>
                <w:rPr>
                  <w:rFonts w:cstheme="minorHAnsi"/>
                  <w:lang w:val="ro-RO"/>
                </w:rPr>
                <w:t>a</w:t>
              </w:r>
            </w:ins>
            <w:r>
              <w:rPr>
                <w:rFonts w:cstheme="minorHAnsi"/>
                <w:lang w:val="ro-RO"/>
              </w:rPr>
              <w:t xml:space="preserve"> privind indicatorii proiectului și bugetul acestuia în documentele aferente -  </w:t>
            </w:r>
            <w:r w:rsidRPr="0070114A">
              <w:rPr>
                <w:rFonts w:cstheme="minorHAnsi"/>
                <w:lang w:val="ro-RO"/>
              </w:rPr>
              <w:t>documentației tehnico-economice</w:t>
            </w:r>
            <w:r>
              <w:rPr>
                <w:rFonts w:cstheme="minorHAnsi"/>
                <w:lang w:val="ro-RO"/>
              </w:rPr>
              <w:t xml:space="preserve">, </w:t>
            </w:r>
            <w:r w:rsidRPr="0070114A">
              <w:rPr>
                <w:rFonts w:cstheme="minorHAnsi"/>
                <w:lang w:val="ro-RO"/>
              </w:rPr>
              <w:t>cererea de finanțare</w:t>
            </w:r>
            <w:r>
              <w:rPr>
                <w:rFonts w:cstheme="minorHAnsi"/>
                <w:lang w:val="ro-RO"/>
              </w:rPr>
              <w:t xml:space="preserve"> – secțiunea  Buget, HCL/HCJ aprobare proiect.</w:t>
            </w:r>
          </w:p>
          <w:p w14:paraId="15D86FE3" w14:textId="45472AA4" w:rsidR="00590021" w:rsidRPr="00D669A4" w:rsidRDefault="00590021" w:rsidP="0070114A">
            <w:pPr>
              <w:jc w:val="both"/>
              <w:rPr>
                <w:rFonts w:cstheme="minorHAnsi"/>
                <w:lang w:val="ro-RO"/>
              </w:rPr>
            </w:pPr>
            <w:r w:rsidRPr="00D669A4">
              <w:rPr>
                <w:rFonts w:cstheme="minorHAnsi"/>
                <w:lang w:val="ro-RO"/>
              </w:rPr>
              <w:t>Se probează cu:</w:t>
            </w:r>
          </w:p>
          <w:p w14:paraId="2B490DA4" w14:textId="77777777" w:rsidR="00590021" w:rsidRPr="00D669A4" w:rsidRDefault="00590021" w:rsidP="0070114A">
            <w:pPr>
              <w:jc w:val="both"/>
              <w:rPr>
                <w:rFonts w:cstheme="minorHAnsi"/>
                <w:lang w:val="ro-RO"/>
              </w:rPr>
            </w:pPr>
            <w:r w:rsidRPr="00D669A4">
              <w:rPr>
                <w:rFonts w:cstheme="minorHAnsi"/>
                <w:lang w:val="ro-RO"/>
              </w:rPr>
              <w:t>- informațiile din secțiunile: Obiective proiect, Indicatori, Activități, Rezultate așteptate, Justificare/context/relevanță/oportunitate și contribuția la obiectivul specific, Descrierea investiției și Plan de achiziții,</w:t>
            </w:r>
          </w:p>
          <w:p w14:paraId="2C9D0C92" w14:textId="77777777" w:rsidR="00590021" w:rsidRPr="00D669A4" w:rsidRDefault="00590021" w:rsidP="0070114A">
            <w:pPr>
              <w:jc w:val="both"/>
              <w:rPr>
                <w:rFonts w:cstheme="minorHAnsi"/>
                <w:lang w:val="ro-RO"/>
              </w:rPr>
            </w:pPr>
            <w:r w:rsidRPr="00D669A4">
              <w:rPr>
                <w:rFonts w:cstheme="minorHAnsi"/>
                <w:lang w:val="ro-RO"/>
              </w:rPr>
              <w:t xml:space="preserve">- documentația proiectului, actele de reglementare de mediu, autorizația de construire/documente de proprietate, </w:t>
            </w:r>
          </w:p>
          <w:p w14:paraId="18A148E3" w14:textId="6D8DE979" w:rsidR="00590021" w:rsidRPr="00D669A4" w:rsidRDefault="00590021" w:rsidP="0070114A">
            <w:pPr>
              <w:jc w:val="both"/>
              <w:rPr>
                <w:rFonts w:cstheme="minorHAnsi"/>
                <w:lang w:val="ro-RO"/>
              </w:rPr>
            </w:pPr>
            <w:r w:rsidRPr="00D669A4">
              <w:rPr>
                <w:rFonts w:cstheme="minorHAnsi"/>
                <w:lang w:val="ro-RO"/>
              </w:rPr>
              <w:t xml:space="preserve">- informațiile din Cererea de finanțare, Secțiunile: ACB – analiza financiară, </w:t>
            </w:r>
          </w:p>
        </w:tc>
      </w:tr>
      <w:tr w:rsidR="00590021" w14:paraId="5CE1B2F2" w14:textId="7E75D932" w:rsidTr="00287910">
        <w:tc>
          <w:tcPr>
            <w:tcW w:w="555" w:type="dxa"/>
            <w:tcPrChange w:id="241" w:author="spla" w:date="2026-02-03T15:27:00Z" w16du:dateUtc="2026-02-03T13:27:00Z">
              <w:tcPr>
                <w:tcW w:w="555" w:type="dxa"/>
              </w:tcPr>
            </w:tcPrChange>
          </w:tcPr>
          <w:p w14:paraId="560CDB8E" w14:textId="77777777" w:rsidR="00590021" w:rsidRDefault="00590021" w:rsidP="008A174A">
            <w:pPr>
              <w:jc w:val="both"/>
              <w:rPr>
                <w:rFonts w:cstheme="minorHAnsi"/>
                <w:lang w:val="ro-RO"/>
              </w:rPr>
            </w:pPr>
          </w:p>
        </w:tc>
        <w:tc>
          <w:tcPr>
            <w:tcW w:w="3850" w:type="dxa"/>
            <w:tcPrChange w:id="242" w:author="spla" w:date="2026-02-03T15:27:00Z" w16du:dateUtc="2026-02-03T13:27:00Z">
              <w:tcPr>
                <w:tcW w:w="3850" w:type="dxa"/>
              </w:tcPr>
            </w:tcPrChange>
          </w:tcPr>
          <w:p w14:paraId="464FC122" w14:textId="5484A58D" w:rsidR="00590021" w:rsidRDefault="00590021" w:rsidP="008A174A">
            <w:pPr>
              <w:jc w:val="both"/>
              <w:rPr>
                <w:rFonts w:cstheme="minorHAnsi"/>
                <w:lang w:val="ro-RO"/>
              </w:rPr>
            </w:pPr>
            <w:r w:rsidRPr="0070114A">
              <w:rPr>
                <w:rFonts w:cstheme="minorHAnsi"/>
                <w:lang w:val="ro-RO"/>
              </w:rPr>
              <w:t>Documentația tehnico-economică respectă legislația aplicabilă în vigoare</w:t>
            </w:r>
          </w:p>
        </w:tc>
        <w:tc>
          <w:tcPr>
            <w:tcW w:w="1958" w:type="dxa"/>
            <w:tcPrChange w:id="243" w:author="spla" w:date="2026-02-03T15:27:00Z" w16du:dateUtc="2026-02-03T13:27:00Z">
              <w:tcPr>
                <w:tcW w:w="1260" w:type="dxa"/>
              </w:tcPr>
            </w:tcPrChange>
          </w:tcPr>
          <w:p w14:paraId="7CB11A6D" w14:textId="06FA1A3A" w:rsidR="00590021" w:rsidRDefault="00590021" w:rsidP="008A174A">
            <w:pPr>
              <w:jc w:val="both"/>
              <w:rPr>
                <w:rFonts w:cstheme="minorHAnsi"/>
                <w:lang w:val="ro-RO"/>
              </w:rPr>
            </w:pPr>
            <w:del w:id="244" w:author="spla" w:date="2026-02-03T15:12:00Z" w16du:dateUtc="2026-02-03T13:12:00Z">
              <w:r w:rsidDel="00590021">
                <w:rPr>
                  <w:rFonts w:cstheme="minorHAnsi"/>
                  <w:lang w:val="ro-RO"/>
                </w:rPr>
                <w:delText>2</w:delText>
              </w:r>
            </w:del>
          </w:p>
        </w:tc>
        <w:tc>
          <w:tcPr>
            <w:tcW w:w="7667" w:type="dxa"/>
            <w:gridSpan w:val="2"/>
            <w:tcPrChange w:id="245" w:author="spla" w:date="2026-02-03T15:27:00Z" w16du:dateUtc="2026-02-03T13:27:00Z">
              <w:tcPr>
                <w:tcW w:w="8365" w:type="dxa"/>
                <w:gridSpan w:val="3"/>
              </w:tcPr>
            </w:tcPrChange>
          </w:tcPr>
          <w:p w14:paraId="0BAAAD07" w14:textId="77777777" w:rsidR="00590021" w:rsidRPr="00FF73FA" w:rsidRDefault="00590021" w:rsidP="008A174A">
            <w:pPr>
              <w:jc w:val="both"/>
              <w:rPr>
                <w:rFonts w:cstheme="minorHAnsi"/>
                <w:lang w:val="ro-RO"/>
              </w:rPr>
            </w:pPr>
            <w:r w:rsidRPr="0070114A">
              <w:rPr>
                <w:rFonts w:cstheme="minorHAnsi"/>
                <w:lang w:val="ro-RO"/>
              </w:rPr>
              <w:t>Documentația tehnico-economică, la nivel de Studiu de fezabilitate, trebuie să respecte cerințele din HG nr. 907/2016, cu modificările și completările ulterioare, privind elaborarea SF aferent obiectivului de investiții.</w:t>
            </w:r>
          </w:p>
          <w:p w14:paraId="28D385E2" w14:textId="75E5CB06" w:rsidR="00590021" w:rsidRPr="00D669A4" w:rsidRDefault="00590021" w:rsidP="0070114A">
            <w:pPr>
              <w:jc w:val="both"/>
              <w:rPr>
                <w:rFonts w:cstheme="minorHAnsi"/>
                <w:lang w:val="ro-RO"/>
              </w:rPr>
            </w:pPr>
            <w:r w:rsidRPr="00D669A4">
              <w:rPr>
                <w:rFonts w:cstheme="minorHAnsi"/>
                <w:lang w:val="ro-RO"/>
              </w:rPr>
              <w:t>Se probează cu:</w:t>
            </w:r>
          </w:p>
          <w:p w14:paraId="55C3FF80" w14:textId="77777777" w:rsidR="00590021" w:rsidRPr="00D669A4" w:rsidRDefault="00590021" w:rsidP="0070114A">
            <w:pPr>
              <w:jc w:val="both"/>
              <w:rPr>
                <w:rFonts w:cstheme="minorHAnsi"/>
                <w:lang w:val="ro-RO"/>
              </w:rPr>
            </w:pPr>
            <w:r w:rsidRPr="00D669A4">
              <w:rPr>
                <w:rFonts w:cstheme="minorHAnsi"/>
                <w:lang w:val="ro-RO"/>
              </w:rPr>
              <w:t>-</w:t>
            </w:r>
            <w:r w:rsidRPr="00D669A4">
              <w:rPr>
                <w:rFonts w:cstheme="minorHAnsi"/>
                <w:lang w:val="ro-RO"/>
              </w:rPr>
              <w:tab/>
              <w:t>Declarația unică;</w:t>
            </w:r>
          </w:p>
          <w:p w14:paraId="0A1A3DDE" w14:textId="5B2DA784" w:rsidR="00590021" w:rsidRPr="00D669A4" w:rsidRDefault="00590021" w:rsidP="0070114A">
            <w:pPr>
              <w:jc w:val="both"/>
              <w:rPr>
                <w:rFonts w:cstheme="minorHAnsi"/>
                <w:lang w:val="ro-RO"/>
              </w:rPr>
            </w:pPr>
            <w:r w:rsidRPr="00D669A4">
              <w:rPr>
                <w:rFonts w:cstheme="minorHAnsi"/>
                <w:lang w:val="ro-RO"/>
              </w:rPr>
              <w:t>-</w:t>
            </w:r>
            <w:r w:rsidRPr="00D669A4">
              <w:rPr>
                <w:rFonts w:cstheme="minorHAnsi"/>
                <w:lang w:val="ro-RO"/>
              </w:rPr>
              <w:tab/>
              <w:t>Documentația tehnico-economică, și Secțiunile 27 - 30 din Cererea de finanțare.</w:t>
            </w:r>
          </w:p>
        </w:tc>
      </w:tr>
      <w:tr w:rsidR="00590021" w14:paraId="5CB25FCC" w14:textId="2BC413F0" w:rsidTr="00287910">
        <w:tc>
          <w:tcPr>
            <w:tcW w:w="555" w:type="dxa"/>
            <w:tcPrChange w:id="246" w:author="spla" w:date="2026-02-03T15:27:00Z" w16du:dateUtc="2026-02-03T13:27:00Z">
              <w:tcPr>
                <w:tcW w:w="555" w:type="dxa"/>
              </w:tcPr>
            </w:tcPrChange>
          </w:tcPr>
          <w:p w14:paraId="1BB041D2" w14:textId="77777777" w:rsidR="00590021" w:rsidRDefault="00590021" w:rsidP="008A174A">
            <w:pPr>
              <w:jc w:val="both"/>
              <w:rPr>
                <w:rFonts w:cstheme="minorHAnsi"/>
                <w:lang w:val="ro-RO"/>
              </w:rPr>
            </w:pPr>
          </w:p>
        </w:tc>
        <w:tc>
          <w:tcPr>
            <w:tcW w:w="3850" w:type="dxa"/>
            <w:tcPrChange w:id="247" w:author="spla" w:date="2026-02-03T15:27:00Z" w16du:dateUtc="2026-02-03T13:27:00Z">
              <w:tcPr>
                <w:tcW w:w="3850" w:type="dxa"/>
              </w:tcPr>
            </w:tcPrChange>
          </w:tcPr>
          <w:p w14:paraId="53D9DD98" w14:textId="7842BB8B" w:rsidR="00590021" w:rsidRDefault="00590021" w:rsidP="008A174A">
            <w:pPr>
              <w:jc w:val="both"/>
              <w:rPr>
                <w:rFonts w:cstheme="minorHAnsi"/>
                <w:lang w:val="ro-RO"/>
              </w:rPr>
            </w:pPr>
            <w:r w:rsidRPr="00E90F00">
              <w:rPr>
                <w:rFonts w:cstheme="minorHAnsi"/>
                <w:lang w:val="ro-RO"/>
              </w:rPr>
              <w:t>Ultima versiune a documentației proiectului/documentației tehnico-economice, inclusiv indicatorii tehnico-economici, după caz, este aprobată printr-un document intern/act normativ/administrativ, după caz, în baza document intern avizator, după caz</w:t>
            </w:r>
          </w:p>
        </w:tc>
        <w:tc>
          <w:tcPr>
            <w:tcW w:w="1958" w:type="dxa"/>
            <w:tcPrChange w:id="248" w:author="spla" w:date="2026-02-03T15:27:00Z" w16du:dateUtc="2026-02-03T13:27:00Z">
              <w:tcPr>
                <w:tcW w:w="1260" w:type="dxa"/>
              </w:tcPr>
            </w:tcPrChange>
          </w:tcPr>
          <w:p w14:paraId="6816F4EC" w14:textId="43CCCC48" w:rsidR="00590021" w:rsidRDefault="00590021" w:rsidP="008A174A">
            <w:pPr>
              <w:jc w:val="both"/>
              <w:rPr>
                <w:rFonts w:cstheme="minorHAnsi"/>
                <w:lang w:val="ro-RO"/>
              </w:rPr>
            </w:pPr>
            <w:del w:id="249" w:author="spla" w:date="2026-02-03T15:12:00Z" w16du:dateUtc="2026-02-03T13:12:00Z">
              <w:r w:rsidDel="00590021">
                <w:rPr>
                  <w:rFonts w:cstheme="minorHAnsi"/>
                  <w:lang w:val="ro-RO"/>
                </w:rPr>
                <w:delText>1</w:delText>
              </w:r>
            </w:del>
          </w:p>
        </w:tc>
        <w:tc>
          <w:tcPr>
            <w:tcW w:w="7667" w:type="dxa"/>
            <w:gridSpan w:val="2"/>
            <w:tcPrChange w:id="250" w:author="spla" w:date="2026-02-03T15:27:00Z" w16du:dateUtc="2026-02-03T13:27:00Z">
              <w:tcPr>
                <w:tcW w:w="8365" w:type="dxa"/>
                <w:gridSpan w:val="3"/>
              </w:tcPr>
            </w:tcPrChange>
          </w:tcPr>
          <w:p w14:paraId="5A65B613" w14:textId="77777777" w:rsidR="00590021" w:rsidRPr="00FF73FA" w:rsidRDefault="00590021" w:rsidP="008A174A">
            <w:pPr>
              <w:jc w:val="both"/>
              <w:rPr>
                <w:rFonts w:cstheme="minorHAnsi"/>
                <w:lang w:val="ro-RO"/>
              </w:rPr>
            </w:pPr>
            <w:r w:rsidRPr="00E90F00">
              <w:rPr>
                <w:rFonts w:cstheme="minorHAnsi"/>
                <w:lang w:val="ro-RO"/>
              </w:rPr>
              <w:t>Hotărârea de consiliu local/județean este aferentă ultimei versiuni a documentației proiectului și cuprinde inclusiv indicatorii tehnico-economici și sunt corelați cu documentația tehnico-economică atașată.</w:t>
            </w:r>
          </w:p>
          <w:p w14:paraId="3A9E9C08" w14:textId="3FAFE80B" w:rsidR="00590021" w:rsidRPr="00D669A4" w:rsidRDefault="00590021" w:rsidP="008A174A">
            <w:pPr>
              <w:jc w:val="both"/>
              <w:rPr>
                <w:rFonts w:cstheme="minorHAnsi"/>
                <w:lang w:val="ro-RO"/>
              </w:rPr>
            </w:pPr>
            <w:r w:rsidRPr="00D669A4">
              <w:rPr>
                <w:rFonts w:cstheme="minorHAnsi"/>
                <w:lang w:val="ro-RO"/>
              </w:rPr>
              <w:t>Se probează cu:</w:t>
            </w:r>
          </w:p>
          <w:p w14:paraId="1C3DB110" w14:textId="3C0DB02A" w:rsidR="00590021" w:rsidRPr="007408F5" w:rsidRDefault="00590021" w:rsidP="008A174A">
            <w:pPr>
              <w:jc w:val="both"/>
              <w:rPr>
                <w:rFonts w:cstheme="minorHAnsi"/>
                <w:highlight w:val="cyan"/>
                <w:lang w:val="ro-RO"/>
              </w:rPr>
            </w:pPr>
            <w:r w:rsidRPr="00D669A4">
              <w:rPr>
                <w:rFonts w:cstheme="minorHAnsi"/>
                <w:lang w:val="ro-RO"/>
              </w:rPr>
              <w:t xml:space="preserve">Hotărârea de consiliu local/județean </w:t>
            </w:r>
          </w:p>
        </w:tc>
      </w:tr>
      <w:tr w:rsidR="00590021" w14:paraId="014EB5C7" w14:textId="77777777" w:rsidTr="00287910">
        <w:tc>
          <w:tcPr>
            <w:tcW w:w="555" w:type="dxa"/>
            <w:tcPrChange w:id="251" w:author="spla" w:date="2026-02-03T15:27:00Z" w16du:dateUtc="2026-02-03T13:27:00Z">
              <w:tcPr>
                <w:tcW w:w="555" w:type="dxa"/>
              </w:tcPr>
            </w:tcPrChange>
          </w:tcPr>
          <w:p w14:paraId="257CF401" w14:textId="77777777" w:rsidR="00590021" w:rsidRDefault="00590021" w:rsidP="00C74BA3">
            <w:pPr>
              <w:jc w:val="both"/>
              <w:rPr>
                <w:rFonts w:cstheme="minorHAnsi"/>
                <w:lang w:val="ro-RO"/>
              </w:rPr>
            </w:pPr>
          </w:p>
        </w:tc>
        <w:tc>
          <w:tcPr>
            <w:tcW w:w="3850" w:type="dxa"/>
            <w:tcPrChange w:id="252" w:author="spla" w:date="2026-02-03T15:27:00Z" w16du:dateUtc="2026-02-03T13:27:00Z">
              <w:tcPr>
                <w:tcW w:w="3850" w:type="dxa"/>
              </w:tcPr>
            </w:tcPrChange>
          </w:tcPr>
          <w:p w14:paraId="45A9966A" w14:textId="3FE1B596" w:rsidR="00590021" w:rsidRPr="00BB0FAA" w:rsidRDefault="00590021" w:rsidP="00C74BA3">
            <w:pPr>
              <w:jc w:val="both"/>
              <w:rPr>
                <w:rFonts w:cstheme="minorHAnsi"/>
                <w:lang w:val="ro-RO"/>
              </w:rPr>
            </w:pPr>
            <w:r>
              <w:rPr>
                <w:rFonts w:cstheme="minorHAnsi"/>
                <w:lang w:val="ro-RO"/>
              </w:rPr>
              <w:t>Gradul de maturitate al proiectului la momentul depunerii Cererii de finanțare</w:t>
            </w:r>
            <w:r>
              <w:rPr>
                <w:rFonts w:cstheme="minorHAnsi"/>
              </w:rPr>
              <w:t>:</w:t>
            </w:r>
          </w:p>
          <w:p w14:paraId="15FC485C" w14:textId="77777777" w:rsidR="00590021" w:rsidRDefault="00590021" w:rsidP="00B17231">
            <w:pPr>
              <w:pStyle w:val="ListParagraph"/>
              <w:numPr>
                <w:ilvl w:val="0"/>
                <w:numId w:val="11"/>
              </w:numPr>
              <w:jc w:val="both"/>
              <w:rPr>
                <w:rFonts w:cstheme="minorHAnsi"/>
                <w:lang w:val="ro-RO"/>
              </w:rPr>
            </w:pPr>
            <w:r>
              <w:rPr>
                <w:rFonts w:cstheme="minorHAnsi"/>
                <w:lang w:val="ro-RO"/>
              </w:rPr>
              <w:t xml:space="preserve">Contract de achiziție/execuție semnat  - punctaj maxim </w:t>
            </w:r>
          </w:p>
          <w:p w14:paraId="0A70C1D3" w14:textId="77777777" w:rsidR="00590021" w:rsidRDefault="00590021" w:rsidP="00B17231">
            <w:pPr>
              <w:pStyle w:val="ListParagraph"/>
              <w:numPr>
                <w:ilvl w:val="0"/>
                <w:numId w:val="11"/>
              </w:numPr>
              <w:jc w:val="both"/>
              <w:rPr>
                <w:rFonts w:cstheme="minorHAnsi"/>
                <w:lang w:val="ro-RO"/>
              </w:rPr>
            </w:pPr>
            <w:r>
              <w:rPr>
                <w:rFonts w:cstheme="minorHAnsi"/>
                <w:lang w:val="ro-RO"/>
              </w:rPr>
              <w:t>Procedura de achiziție demarată – punctaj intermediar</w:t>
            </w:r>
          </w:p>
          <w:p w14:paraId="22C86B4F" w14:textId="77777777" w:rsidR="00590021" w:rsidRPr="00DF222C" w:rsidRDefault="00590021" w:rsidP="00B17231">
            <w:pPr>
              <w:pStyle w:val="ListParagraph"/>
              <w:numPr>
                <w:ilvl w:val="0"/>
                <w:numId w:val="11"/>
              </w:numPr>
              <w:jc w:val="both"/>
              <w:rPr>
                <w:rFonts w:cstheme="minorHAnsi"/>
                <w:lang w:val="ro-RO"/>
              </w:rPr>
            </w:pPr>
            <w:r>
              <w:rPr>
                <w:rFonts w:cstheme="minorHAnsi"/>
                <w:lang w:val="ro-RO"/>
              </w:rPr>
              <w:t>SF/DALI/ studiu de oportunitate/PT – punctaj minim</w:t>
            </w:r>
          </w:p>
          <w:p w14:paraId="7DC97D41" w14:textId="77777777" w:rsidR="00590021" w:rsidRPr="00E90F00" w:rsidRDefault="00590021" w:rsidP="00C74BA3">
            <w:pPr>
              <w:jc w:val="both"/>
              <w:rPr>
                <w:rFonts w:cstheme="minorHAnsi"/>
                <w:lang w:val="ro-RO"/>
              </w:rPr>
            </w:pPr>
          </w:p>
        </w:tc>
        <w:tc>
          <w:tcPr>
            <w:tcW w:w="1958" w:type="dxa"/>
            <w:tcPrChange w:id="253" w:author="spla" w:date="2026-02-03T15:27:00Z" w16du:dateUtc="2026-02-03T13:27:00Z">
              <w:tcPr>
                <w:tcW w:w="1260" w:type="dxa"/>
              </w:tcPr>
            </w:tcPrChange>
          </w:tcPr>
          <w:p w14:paraId="78201278" w14:textId="2A9995DE" w:rsidR="00590021" w:rsidRDefault="00590021" w:rsidP="00C74BA3">
            <w:pPr>
              <w:jc w:val="both"/>
              <w:rPr>
                <w:rFonts w:cstheme="minorHAnsi"/>
                <w:lang w:val="ro-RO"/>
              </w:rPr>
            </w:pPr>
          </w:p>
          <w:p w14:paraId="688E23E0" w14:textId="77777777" w:rsidR="00590021" w:rsidRDefault="00590021" w:rsidP="00C74BA3">
            <w:pPr>
              <w:jc w:val="both"/>
              <w:rPr>
                <w:rFonts w:cstheme="minorHAnsi"/>
                <w:lang w:val="ro-RO"/>
              </w:rPr>
            </w:pPr>
          </w:p>
          <w:p w14:paraId="6640D706" w14:textId="2AADAB7F" w:rsidR="00590021" w:rsidDel="00590021" w:rsidRDefault="00590021" w:rsidP="00C74BA3">
            <w:pPr>
              <w:jc w:val="both"/>
              <w:rPr>
                <w:del w:id="254" w:author="spla" w:date="2026-02-03T15:12:00Z" w16du:dateUtc="2026-02-03T13:12:00Z"/>
                <w:rFonts w:cstheme="minorHAnsi"/>
                <w:lang w:val="ro-RO"/>
              </w:rPr>
            </w:pPr>
            <w:del w:id="255" w:author="spla" w:date="2026-02-03T15:12:00Z" w16du:dateUtc="2026-02-03T13:12:00Z">
              <w:r w:rsidDel="00590021">
                <w:rPr>
                  <w:rFonts w:cstheme="minorHAnsi"/>
                  <w:lang w:val="ro-RO"/>
                </w:rPr>
                <w:delText>3</w:delText>
              </w:r>
            </w:del>
          </w:p>
          <w:p w14:paraId="6B7BA6F2" w14:textId="6398FD3A" w:rsidR="00590021" w:rsidDel="00590021" w:rsidRDefault="00590021" w:rsidP="00C74BA3">
            <w:pPr>
              <w:jc w:val="both"/>
              <w:rPr>
                <w:del w:id="256" w:author="spla" w:date="2026-02-03T15:12:00Z" w16du:dateUtc="2026-02-03T13:12:00Z"/>
                <w:rFonts w:cstheme="minorHAnsi"/>
                <w:lang w:val="ro-RO"/>
              </w:rPr>
            </w:pPr>
          </w:p>
          <w:p w14:paraId="0209EC23" w14:textId="117434A2" w:rsidR="00590021" w:rsidDel="00590021" w:rsidRDefault="00590021" w:rsidP="00C74BA3">
            <w:pPr>
              <w:jc w:val="both"/>
              <w:rPr>
                <w:del w:id="257" w:author="spla" w:date="2026-02-03T15:12:00Z" w16du:dateUtc="2026-02-03T13:12:00Z"/>
                <w:rFonts w:cstheme="minorHAnsi"/>
                <w:lang w:val="ro-RO"/>
              </w:rPr>
            </w:pPr>
            <w:del w:id="258" w:author="spla" w:date="2026-02-03T15:12:00Z" w16du:dateUtc="2026-02-03T13:12:00Z">
              <w:r w:rsidDel="00590021">
                <w:rPr>
                  <w:rFonts w:cstheme="minorHAnsi"/>
                  <w:lang w:val="ro-RO"/>
                </w:rPr>
                <w:delText>2</w:delText>
              </w:r>
            </w:del>
          </w:p>
          <w:p w14:paraId="7D5644C1" w14:textId="3213E66C" w:rsidR="00590021" w:rsidDel="00590021" w:rsidRDefault="00590021" w:rsidP="00C74BA3">
            <w:pPr>
              <w:jc w:val="both"/>
              <w:rPr>
                <w:del w:id="259" w:author="spla" w:date="2026-02-03T15:12:00Z" w16du:dateUtc="2026-02-03T13:12:00Z"/>
                <w:rFonts w:cstheme="minorHAnsi"/>
                <w:lang w:val="ro-RO"/>
              </w:rPr>
            </w:pPr>
          </w:p>
          <w:p w14:paraId="35D7125C" w14:textId="407B8038" w:rsidR="00590021" w:rsidRDefault="00590021" w:rsidP="00C74BA3">
            <w:pPr>
              <w:jc w:val="both"/>
              <w:rPr>
                <w:rFonts w:cstheme="minorHAnsi"/>
                <w:lang w:val="ro-RO"/>
              </w:rPr>
            </w:pPr>
            <w:del w:id="260" w:author="spla" w:date="2026-02-03T15:12:00Z" w16du:dateUtc="2026-02-03T13:12:00Z">
              <w:r w:rsidDel="00590021">
                <w:rPr>
                  <w:rFonts w:cstheme="minorHAnsi"/>
                  <w:lang w:val="ro-RO"/>
                </w:rPr>
                <w:delText>1</w:delText>
              </w:r>
            </w:del>
          </w:p>
        </w:tc>
        <w:tc>
          <w:tcPr>
            <w:tcW w:w="7667" w:type="dxa"/>
            <w:gridSpan w:val="2"/>
            <w:tcPrChange w:id="261" w:author="spla" w:date="2026-02-03T15:27:00Z" w16du:dateUtc="2026-02-03T13:27:00Z">
              <w:tcPr>
                <w:tcW w:w="8365" w:type="dxa"/>
                <w:gridSpan w:val="3"/>
              </w:tcPr>
            </w:tcPrChange>
          </w:tcPr>
          <w:p w14:paraId="7BA69154" w14:textId="1B85CC03" w:rsidR="00590021" w:rsidRDefault="00590021" w:rsidP="00C74BA3">
            <w:pPr>
              <w:jc w:val="both"/>
              <w:rPr>
                <w:ins w:id="262" w:author="spla" w:date="2026-02-03T15:13:00Z" w16du:dateUtc="2026-02-03T13:13:00Z"/>
                <w:rFonts w:cstheme="minorHAnsi"/>
                <w:lang w:val="ro-RO"/>
              </w:rPr>
            </w:pPr>
            <w:ins w:id="263" w:author="spla" w:date="2026-02-03T15:14:00Z" w16du:dateUtc="2026-02-03T13:14:00Z">
              <w:r>
                <w:rPr>
                  <w:rFonts w:cstheme="minorHAnsi"/>
                  <w:lang w:val="ro-RO"/>
                </w:rPr>
                <w:t>Se verifică l</w:t>
              </w:r>
            </w:ins>
            <w:ins w:id="264" w:author="spla" w:date="2026-02-03T15:13:00Z" w16du:dateUtc="2026-02-03T13:13:00Z">
              <w:r>
                <w:rPr>
                  <w:rFonts w:cstheme="minorHAnsi"/>
                  <w:lang w:val="ro-RO"/>
                </w:rPr>
                <w:t xml:space="preserve">a cererea de finanțare </w:t>
              </w:r>
            </w:ins>
            <w:ins w:id="265" w:author="spla" w:date="2026-02-03T15:14:00Z" w16du:dateUtc="2026-02-03T13:14:00Z">
              <w:r>
                <w:rPr>
                  <w:rFonts w:cstheme="minorHAnsi"/>
                  <w:lang w:val="ro-RO"/>
                </w:rPr>
                <w:t>depunerea documentaț</w:t>
              </w:r>
            </w:ins>
            <w:ins w:id="266" w:author="spla" w:date="2026-02-03T15:15:00Z" w16du:dateUtc="2026-02-03T13:15:00Z">
              <w:r>
                <w:rPr>
                  <w:rFonts w:cstheme="minorHAnsi"/>
                  <w:lang w:val="ro-RO"/>
                </w:rPr>
                <w:t>iei tehnice (</w:t>
              </w:r>
            </w:ins>
            <w:ins w:id="267" w:author="spla" w:date="2026-02-03T15:14:00Z" w16du:dateUtc="2026-02-03T13:14:00Z">
              <w:r>
                <w:rPr>
                  <w:rFonts w:cstheme="minorHAnsi"/>
                  <w:lang w:val="ro-RO"/>
                </w:rPr>
                <w:t xml:space="preserve"> </w:t>
              </w:r>
            </w:ins>
            <w:ins w:id="268" w:author="spla" w:date="2026-02-03T15:13:00Z" w16du:dateUtc="2026-02-03T13:13:00Z">
              <w:r>
                <w:rPr>
                  <w:rFonts w:cstheme="minorHAnsi"/>
                  <w:lang w:val="ro-RO"/>
                </w:rPr>
                <w:t xml:space="preserve">minim </w:t>
              </w:r>
              <w:r w:rsidRPr="00590021">
                <w:rPr>
                  <w:rFonts w:cstheme="minorHAnsi"/>
                  <w:lang w:val="ro-RO"/>
                </w:rPr>
                <w:tab/>
                <w:t>SF/DALI/ studiu de oportunitate</w:t>
              </w:r>
            </w:ins>
            <w:ins w:id="269" w:author="spla" w:date="2026-02-03T15:14:00Z" w16du:dateUtc="2026-02-03T13:14:00Z">
              <w:r>
                <w:rPr>
                  <w:rFonts w:cstheme="minorHAnsi"/>
                  <w:lang w:val="ro-RO"/>
                </w:rPr>
                <w:t>, după caz</w:t>
              </w:r>
            </w:ins>
            <w:ins w:id="270" w:author="spla" w:date="2026-02-03T15:15:00Z" w16du:dateUtc="2026-02-03T13:15:00Z">
              <w:r>
                <w:rPr>
                  <w:rFonts w:cstheme="minorHAnsi"/>
                  <w:lang w:val="ro-RO"/>
                </w:rPr>
                <w:t>)</w:t>
              </w:r>
            </w:ins>
            <w:ins w:id="271" w:author="spla" w:date="2026-02-03T15:14:00Z" w16du:dateUtc="2026-02-03T13:14:00Z">
              <w:r>
                <w:rPr>
                  <w:rFonts w:cstheme="minorHAnsi"/>
                  <w:lang w:val="ro-RO"/>
                </w:rPr>
                <w:t>.</w:t>
              </w:r>
            </w:ins>
          </w:p>
          <w:p w14:paraId="0D0AE5F8" w14:textId="77777777" w:rsidR="00590021" w:rsidRDefault="00590021" w:rsidP="00C74BA3">
            <w:pPr>
              <w:jc w:val="both"/>
              <w:rPr>
                <w:ins w:id="272" w:author="spla" w:date="2026-02-03T15:13:00Z" w16du:dateUtc="2026-02-03T13:13:00Z"/>
                <w:rFonts w:cstheme="minorHAnsi"/>
                <w:lang w:val="ro-RO"/>
              </w:rPr>
            </w:pPr>
          </w:p>
          <w:p w14:paraId="6548278F" w14:textId="5188ED78" w:rsidR="00590021" w:rsidRPr="00D669A4" w:rsidRDefault="00590021" w:rsidP="00C74BA3">
            <w:pPr>
              <w:jc w:val="both"/>
              <w:rPr>
                <w:rFonts w:cstheme="minorHAnsi"/>
                <w:lang w:val="ro-RO"/>
              </w:rPr>
            </w:pPr>
            <w:r w:rsidRPr="00D669A4">
              <w:rPr>
                <w:rFonts w:cstheme="minorHAnsi"/>
                <w:lang w:val="ro-RO"/>
              </w:rPr>
              <w:t>Se probează cu:</w:t>
            </w:r>
          </w:p>
          <w:p w14:paraId="1C22921C" w14:textId="77777777" w:rsidR="00590021" w:rsidRPr="00D669A4" w:rsidRDefault="00590021" w:rsidP="00C74BA3">
            <w:pPr>
              <w:jc w:val="both"/>
              <w:rPr>
                <w:rFonts w:cstheme="minorHAnsi"/>
                <w:lang w:val="ro-RO"/>
              </w:rPr>
            </w:pPr>
            <w:r w:rsidRPr="00D669A4">
              <w:rPr>
                <w:rFonts w:cstheme="minorHAnsi"/>
                <w:lang w:val="ro-RO"/>
              </w:rPr>
              <w:t>-</w:t>
            </w:r>
            <w:r w:rsidRPr="00D669A4">
              <w:rPr>
                <w:rFonts w:cstheme="minorHAnsi"/>
                <w:lang w:val="ro-RO"/>
              </w:rPr>
              <w:tab/>
              <w:t>Cererea de finanțare</w:t>
            </w:r>
          </w:p>
          <w:p w14:paraId="754C0AFE" w14:textId="77777777" w:rsidR="00590021" w:rsidRPr="00D669A4" w:rsidRDefault="00590021" w:rsidP="00C74BA3">
            <w:pPr>
              <w:jc w:val="both"/>
              <w:rPr>
                <w:rFonts w:cstheme="minorHAnsi"/>
                <w:lang w:val="ro-RO"/>
              </w:rPr>
            </w:pPr>
            <w:r w:rsidRPr="00D669A4">
              <w:rPr>
                <w:rFonts w:cstheme="minorHAnsi"/>
                <w:lang w:val="ro-RO"/>
              </w:rPr>
              <w:t>-</w:t>
            </w:r>
            <w:r w:rsidRPr="00D669A4">
              <w:rPr>
                <w:rFonts w:cstheme="minorHAnsi"/>
                <w:lang w:val="ro-RO"/>
              </w:rPr>
              <w:tab/>
              <w:t>Documentația tehnico-economică</w:t>
            </w:r>
          </w:p>
        </w:tc>
      </w:tr>
      <w:tr w:rsidR="00053D9B" w:rsidDel="006408D0" w14:paraId="20248342" w14:textId="1ECF2DC0" w:rsidTr="00287910">
        <w:trPr>
          <w:del w:id="273" w:author="spla" w:date="2026-02-03T15:15:00Z" w16du:dateUtc="2026-02-03T13:15:00Z"/>
        </w:trPr>
        <w:tc>
          <w:tcPr>
            <w:tcW w:w="555" w:type="dxa"/>
            <w:tcPrChange w:id="274" w:author="spla" w:date="2026-02-03T15:27:00Z" w16du:dateUtc="2026-02-03T13:27:00Z">
              <w:tcPr>
                <w:tcW w:w="555" w:type="dxa"/>
              </w:tcPr>
            </w:tcPrChange>
          </w:tcPr>
          <w:p w14:paraId="42499837" w14:textId="73CF614D" w:rsidR="00053D9B" w:rsidDel="006408D0" w:rsidRDefault="00053D9B" w:rsidP="008A174A">
            <w:pPr>
              <w:jc w:val="both"/>
              <w:rPr>
                <w:del w:id="275" w:author="spla" w:date="2026-02-03T15:15:00Z" w16du:dateUtc="2026-02-03T13:15:00Z"/>
                <w:rFonts w:cstheme="minorHAnsi"/>
                <w:lang w:val="ro-RO"/>
              </w:rPr>
            </w:pPr>
          </w:p>
        </w:tc>
        <w:tc>
          <w:tcPr>
            <w:tcW w:w="3850" w:type="dxa"/>
            <w:tcPrChange w:id="276" w:author="spla" w:date="2026-02-03T15:27:00Z" w16du:dateUtc="2026-02-03T13:27:00Z">
              <w:tcPr>
                <w:tcW w:w="3850" w:type="dxa"/>
              </w:tcPr>
            </w:tcPrChange>
          </w:tcPr>
          <w:p w14:paraId="22B0F242" w14:textId="7B7D229C" w:rsidR="00E90F00" w:rsidRPr="00E90F00" w:rsidDel="006408D0" w:rsidRDefault="00E90F00" w:rsidP="00E90F00">
            <w:pPr>
              <w:jc w:val="both"/>
              <w:rPr>
                <w:del w:id="277" w:author="spla" w:date="2026-02-03T15:15:00Z" w16du:dateUtc="2026-02-03T13:15:00Z"/>
                <w:rFonts w:cstheme="minorHAnsi"/>
                <w:lang w:val="ro-RO"/>
              </w:rPr>
            </w:pPr>
            <w:del w:id="278" w:author="spla" w:date="2026-02-03T15:15:00Z" w16du:dateUtc="2026-02-03T13:15:00Z">
              <w:r w:rsidRPr="00E90F00" w:rsidDel="006408D0">
                <w:rPr>
                  <w:rFonts w:cstheme="minorHAnsi"/>
                  <w:lang w:val="ro-RO"/>
                </w:rPr>
                <w:delText>Perioada de implementare a proiectului se încadrează în perioada de de 24 de luni de la data semnării contractului de finanțare. În cazuri temeinic justificate, perioada de implementare se poate prelungi succesiv (cu perioade de până la 6 luni) fără însă a depăși 31 decembrie 2029.</w:delText>
              </w:r>
            </w:del>
          </w:p>
          <w:p w14:paraId="794A8353" w14:textId="0AA5BF60" w:rsidR="00E90F00" w:rsidRPr="00E90F00" w:rsidDel="006408D0" w:rsidRDefault="00E90F00" w:rsidP="00E90F00">
            <w:pPr>
              <w:jc w:val="both"/>
              <w:rPr>
                <w:del w:id="279" w:author="spla" w:date="2026-02-03T15:15:00Z" w16du:dateUtc="2026-02-03T13:15:00Z"/>
                <w:rFonts w:cstheme="minorHAnsi"/>
                <w:lang w:val="ro-RO"/>
              </w:rPr>
            </w:pPr>
          </w:p>
          <w:p w14:paraId="012B349A" w14:textId="328F580F" w:rsidR="00E90F00" w:rsidDel="006408D0" w:rsidRDefault="00E90F00" w:rsidP="00E90F00">
            <w:pPr>
              <w:jc w:val="both"/>
              <w:rPr>
                <w:del w:id="280" w:author="spla" w:date="2026-02-03T15:15:00Z" w16du:dateUtc="2026-02-03T13:15:00Z"/>
                <w:rFonts w:cstheme="minorHAnsi"/>
                <w:lang w:val="ro-RO"/>
              </w:rPr>
            </w:pPr>
            <w:del w:id="281" w:author="spla" w:date="2026-02-03T15:15:00Z" w16du:dateUtc="2026-02-03T13:15:00Z">
              <w:r w:rsidRPr="00E90F00" w:rsidDel="006408D0">
                <w:rPr>
                  <w:rFonts w:cstheme="minorHAnsi"/>
                  <w:lang w:val="ro-RO"/>
                </w:rPr>
                <w:delText>Perioada de implementare a activităților proiectului se referă atât la activitățile realizate înainte de depunerea cererii de finanțare, cât și la activitățile ce urmează a fi realizate după momentul contractării proiectului.</w:delText>
              </w:r>
            </w:del>
          </w:p>
          <w:p w14:paraId="0D6B088B" w14:textId="40321808" w:rsidR="00E90F00" w:rsidDel="006408D0" w:rsidRDefault="00E90F00" w:rsidP="008A174A">
            <w:pPr>
              <w:jc w:val="both"/>
              <w:rPr>
                <w:del w:id="282" w:author="spla" w:date="2026-02-03T15:15:00Z" w16du:dateUtc="2026-02-03T13:15:00Z"/>
                <w:rFonts w:cstheme="minorHAnsi"/>
                <w:lang w:val="ro-RO"/>
              </w:rPr>
            </w:pPr>
          </w:p>
          <w:p w14:paraId="506AD1A0" w14:textId="40F4E952" w:rsidR="00053D9B" w:rsidDel="006408D0" w:rsidRDefault="00E90F00" w:rsidP="008A174A">
            <w:pPr>
              <w:jc w:val="both"/>
              <w:rPr>
                <w:del w:id="283" w:author="spla" w:date="2026-02-03T15:15:00Z" w16du:dateUtc="2026-02-03T13:15:00Z"/>
                <w:rFonts w:cstheme="minorHAnsi"/>
                <w:lang w:val="ro-RO"/>
              </w:rPr>
            </w:pPr>
            <w:del w:id="284" w:author="spla" w:date="2026-02-03T15:15:00Z" w16du:dateUtc="2026-02-03T13:15:00Z">
              <w:r w:rsidDel="006408D0">
                <w:rPr>
                  <w:rFonts w:cstheme="minorHAnsi"/>
                  <w:lang w:val="ro-RO"/>
                </w:rPr>
                <w:delText>A</w:delText>
              </w:r>
              <w:r w:rsidRPr="00E90F00" w:rsidDel="006408D0">
                <w:rPr>
                  <w:rFonts w:cstheme="minorHAnsi"/>
                  <w:lang w:val="ro-RO"/>
                </w:rPr>
                <w:delText>ctivitățile sunt realizabile în perioada propusă în proiect iar planul de implementare este realist</w:delText>
              </w:r>
              <w:r w:rsidDel="006408D0">
                <w:rPr>
                  <w:rFonts w:cstheme="minorHAnsi"/>
                  <w:lang w:val="ro-RO"/>
                </w:rPr>
                <w:delText>.</w:delText>
              </w:r>
            </w:del>
          </w:p>
          <w:p w14:paraId="116935B6" w14:textId="0EA7D418" w:rsidR="00E90F00" w:rsidDel="006408D0" w:rsidRDefault="00E90F00" w:rsidP="008A174A">
            <w:pPr>
              <w:jc w:val="both"/>
              <w:rPr>
                <w:del w:id="285" w:author="spla" w:date="2026-02-03T15:15:00Z" w16du:dateUtc="2026-02-03T13:15:00Z"/>
                <w:rFonts w:cstheme="minorHAnsi"/>
                <w:lang w:val="ro-RO"/>
              </w:rPr>
            </w:pPr>
          </w:p>
          <w:p w14:paraId="1C615ECF" w14:textId="5780665F" w:rsidR="00E90F00" w:rsidDel="006408D0" w:rsidRDefault="00E90F00" w:rsidP="00E90F00">
            <w:pPr>
              <w:jc w:val="both"/>
              <w:rPr>
                <w:del w:id="286" w:author="spla" w:date="2026-02-03T15:15:00Z" w16du:dateUtc="2026-02-03T13:15:00Z"/>
                <w:rFonts w:cstheme="minorHAnsi"/>
                <w:lang w:val="ro-RO"/>
              </w:rPr>
            </w:pPr>
          </w:p>
        </w:tc>
        <w:tc>
          <w:tcPr>
            <w:tcW w:w="1958" w:type="dxa"/>
            <w:tcPrChange w:id="287" w:author="spla" w:date="2026-02-03T15:27:00Z" w16du:dateUtc="2026-02-03T13:27:00Z">
              <w:tcPr>
                <w:tcW w:w="1260" w:type="dxa"/>
              </w:tcPr>
            </w:tcPrChange>
          </w:tcPr>
          <w:p w14:paraId="5E7EE318" w14:textId="1580DDC5" w:rsidR="00053D9B" w:rsidDel="006408D0" w:rsidRDefault="00C0099A" w:rsidP="008A174A">
            <w:pPr>
              <w:jc w:val="both"/>
              <w:rPr>
                <w:del w:id="288" w:author="spla" w:date="2026-02-03T15:15:00Z" w16du:dateUtc="2026-02-03T13:15:00Z"/>
                <w:rFonts w:cstheme="minorHAnsi"/>
                <w:lang w:val="ro-RO"/>
              </w:rPr>
            </w:pPr>
            <w:del w:id="289" w:author="spla" w:date="2026-02-03T15:15:00Z" w16du:dateUtc="2026-02-03T13:15:00Z">
              <w:r w:rsidDel="006408D0">
                <w:rPr>
                  <w:rFonts w:cstheme="minorHAnsi"/>
                  <w:lang w:val="ro-RO"/>
                </w:rPr>
                <w:delText>2</w:delText>
              </w:r>
            </w:del>
          </w:p>
        </w:tc>
        <w:tc>
          <w:tcPr>
            <w:tcW w:w="3712" w:type="dxa"/>
            <w:tcPrChange w:id="290" w:author="spla" w:date="2026-02-03T15:27:00Z" w16du:dateUtc="2026-02-03T13:27:00Z">
              <w:tcPr>
                <w:tcW w:w="4410" w:type="dxa"/>
                <w:gridSpan w:val="2"/>
              </w:tcPr>
            </w:tcPrChange>
          </w:tcPr>
          <w:p w14:paraId="44DAFCE4" w14:textId="728AB17D" w:rsidR="00053D9B" w:rsidRPr="00FF73FA" w:rsidDel="006408D0" w:rsidRDefault="00E90F00" w:rsidP="008A174A">
            <w:pPr>
              <w:jc w:val="both"/>
              <w:rPr>
                <w:del w:id="291" w:author="spla" w:date="2026-02-03T15:15:00Z" w16du:dateUtc="2026-02-03T13:15:00Z"/>
                <w:rFonts w:cstheme="minorHAnsi"/>
                <w:lang w:val="ro-RO"/>
              </w:rPr>
            </w:pPr>
            <w:del w:id="292" w:author="spla" w:date="2026-02-03T15:15:00Z" w16du:dateUtc="2026-02-03T13:15:00Z">
              <w:r w:rsidDel="006408D0">
                <w:rPr>
                  <w:rFonts w:cstheme="minorHAnsi"/>
                  <w:lang w:val="ro-RO"/>
                </w:rPr>
                <w:delText>P</w:delText>
              </w:r>
              <w:r w:rsidRPr="00E90F00" w:rsidDel="006408D0">
                <w:rPr>
                  <w:rFonts w:cstheme="minorHAnsi"/>
                  <w:lang w:val="ro-RO"/>
                </w:rPr>
                <w:delText>roiectul este fezabil și poate fi implementat în perioada planificată sau cel târziu până la sfârșitul perioadei de eligibilitate a cheltuielilor. Calendarul activităţilor asigură o derulare optimă a proiectului și este corelat cu planul de achiziţii.</w:delText>
              </w:r>
            </w:del>
          </w:p>
        </w:tc>
        <w:tc>
          <w:tcPr>
            <w:tcW w:w="3955" w:type="dxa"/>
            <w:tcPrChange w:id="293" w:author="spla" w:date="2026-02-03T15:27:00Z" w16du:dateUtc="2026-02-03T13:27:00Z">
              <w:tcPr>
                <w:tcW w:w="3955" w:type="dxa"/>
              </w:tcPr>
            </w:tcPrChange>
          </w:tcPr>
          <w:p w14:paraId="73CBBD89" w14:textId="1C9F1AAD" w:rsidR="00053D9B" w:rsidRPr="007408F5" w:rsidDel="006408D0" w:rsidRDefault="00E90F00" w:rsidP="008A174A">
            <w:pPr>
              <w:jc w:val="both"/>
              <w:rPr>
                <w:del w:id="294" w:author="spla" w:date="2026-02-03T15:15:00Z" w16du:dateUtc="2026-02-03T13:15:00Z"/>
                <w:rFonts w:cstheme="minorHAnsi"/>
                <w:highlight w:val="cyan"/>
                <w:lang w:val="ro-RO"/>
              </w:rPr>
            </w:pPr>
            <w:del w:id="295" w:author="spla" w:date="2026-02-03T15:15:00Z" w16du:dateUtc="2026-02-03T13:15:00Z">
              <w:r w:rsidRPr="00724DC8" w:rsidDel="006408D0">
                <w:rPr>
                  <w:rFonts w:cstheme="minorHAnsi"/>
                  <w:lang w:val="ro-RO"/>
                </w:rPr>
                <w:delText>Se probează cu informațiile din secțiunile Activități și Plan de achiziții din Cererea de Finanțare și Anexa planul de comunicare – Graficul de execuție</w:delText>
              </w:r>
              <w:r w:rsidRPr="007408F5" w:rsidDel="006408D0">
                <w:rPr>
                  <w:rFonts w:cstheme="minorHAnsi"/>
                  <w:highlight w:val="cyan"/>
                  <w:lang w:val="ro-RO"/>
                </w:rPr>
                <w:delText>.</w:delText>
              </w:r>
            </w:del>
          </w:p>
        </w:tc>
      </w:tr>
      <w:tr w:rsidR="006408D0" w14:paraId="0B4A52F6" w14:textId="77777777" w:rsidTr="00287910">
        <w:tc>
          <w:tcPr>
            <w:tcW w:w="555" w:type="dxa"/>
            <w:tcPrChange w:id="296" w:author="spla" w:date="2026-02-03T15:27:00Z" w16du:dateUtc="2026-02-03T13:27:00Z">
              <w:tcPr>
                <w:tcW w:w="555" w:type="dxa"/>
              </w:tcPr>
            </w:tcPrChange>
          </w:tcPr>
          <w:p w14:paraId="760A825B" w14:textId="77777777" w:rsidR="006408D0" w:rsidRDefault="006408D0" w:rsidP="00C74BA3">
            <w:pPr>
              <w:jc w:val="both"/>
              <w:rPr>
                <w:rFonts w:cstheme="minorHAnsi"/>
                <w:lang w:val="ro-RO"/>
              </w:rPr>
            </w:pPr>
          </w:p>
        </w:tc>
        <w:tc>
          <w:tcPr>
            <w:tcW w:w="3850" w:type="dxa"/>
            <w:tcPrChange w:id="297" w:author="spla" w:date="2026-02-03T15:27:00Z" w16du:dateUtc="2026-02-03T13:27:00Z">
              <w:tcPr>
                <w:tcW w:w="3850" w:type="dxa"/>
              </w:tcPr>
            </w:tcPrChange>
          </w:tcPr>
          <w:p w14:paraId="0C37DCE4" w14:textId="77777777" w:rsidR="006408D0" w:rsidRPr="00BE031D" w:rsidRDefault="006408D0" w:rsidP="00C74BA3">
            <w:pPr>
              <w:jc w:val="both"/>
              <w:rPr>
                <w:rFonts w:cstheme="minorHAnsi"/>
                <w:lang w:val="ro-RO"/>
              </w:rPr>
            </w:pPr>
            <w:r>
              <w:rPr>
                <w:rFonts w:cstheme="minorHAnsi"/>
                <w:lang w:val="ro-RO"/>
              </w:rPr>
              <w:t xml:space="preserve">Costurile sunte realiste, rezonabile, corect estimate </w:t>
            </w:r>
          </w:p>
        </w:tc>
        <w:tc>
          <w:tcPr>
            <w:tcW w:w="1958" w:type="dxa"/>
            <w:tcPrChange w:id="298" w:author="spla" w:date="2026-02-03T15:27:00Z" w16du:dateUtc="2026-02-03T13:27:00Z">
              <w:tcPr>
                <w:tcW w:w="1260" w:type="dxa"/>
              </w:tcPr>
            </w:tcPrChange>
          </w:tcPr>
          <w:p w14:paraId="5621C5CF" w14:textId="71AF597C" w:rsidR="006408D0" w:rsidRDefault="006408D0" w:rsidP="00C74BA3">
            <w:pPr>
              <w:jc w:val="both"/>
              <w:rPr>
                <w:rFonts w:cstheme="minorHAnsi"/>
                <w:lang w:val="ro-RO"/>
              </w:rPr>
            </w:pPr>
            <w:del w:id="299" w:author="spla" w:date="2026-02-03T15:15:00Z" w16du:dateUtc="2026-02-03T13:15:00Z">
              <w:r w:rsidDel="006408D0">
                <w:rPr>
                  <w:rFonts w:cstheme="minorHAnsi"/>
                  <w:lang w:val="ro-RO"/>
                </w:rPr>
                <w:delText>3</w:delText>
              </w:r>
            </w:del>
          </w:p>
        </w:tc>
        <w:tc>
          <w:tcPr>
            <w:tcW w:w="7667" w:type="dxa"/>
            <w:gridSpan w:val="2"/>
            <w:tcPrChange w:id="300" w:author="spla" w:date="2026-02-03T15:27:00Z" w16du:dateUtc="2026-02-03T13:27:00Z">
              <w:tcPr>
                <w:tcW w:w="8365" w:type="dxa"/>
                <w:gridSpan w:val="3"/>
              </w:tcPr>
            </w:tcPrChange>
          </w:tcPr>
          <w:p w14:paraId="066928AE" w14:textId="77777777" w:rsidR="006408D0" w:rsidRPr="00724DC8" w:rsidRDefault="006408D0" w:rsidP="00C74BA3">
            <w:pPr>
              <w:jc w:val="both"/>
              <w:rPr>
                <w:rFonts w:cstheme="minorHAnsi"/>
                <w:lang w:val="ro-RO"/>
              </w:rPr>
            </w:pPr>
            <w:r w:rsidRPr="00724DC8">
              <w:rPr>
                <w:rFonts w:cstheme="minorHAnsi"/>
                <w:lang w:val="ro-RO"/>
              </w:rPr>
              <w:t xml:space="preserve">Se </w:t>
            </w:r>
            <w:r w:rsidRPr="006C2B0F">
              <w:rPr>
                <w:rFonts w:cstheme="minorHAnsi"/>
                <w:lang w:val="ro-RO"/>
              </w:rPr>
              <w:t>probează cu informațiile din secțiunile Buget din Cererea de Finanțare</w:t>
            </w:r>
            <w:r>
              <w:rPr>
                <w:rFonts w:cstheme="minorHAnsi"/>
                <w:lang w:val="ro-RO"/>
              </w:rPr>
              <w:t xml:space="preserve"> </w:t>
            </w:r>
            <w:r w:rsidRPr="006C2B0F">
              <w:rPr>
                <w:rFonts w:cstheme="minorHAnsi"/>
                <w:lang w:val="ro-RO"/>
              </w:rPr>
              <w:t>și</w:t>
            </w:r>
            <w:r>
              <w:rPr>
                <w:rFonts w:cstheme="minorHAnsi"/>
                <w:lang w:val="ro-RO"/>
              </w:rPr>
              <w:t xml:space="preserve"> rezonabilitatea costurilor</w:t>
            </w:r>
          </w:p>
        </w:tc>
      </w:tr>
      <w:tr w:rsidR="006408D0" w14:paraId="53CCA266" w14:textId="6A3328E1" w:rsidTr="00287910">
        <w:tc>
          <w:tcPr>
            <w:tcW w:w="555" w:type="dxa"/>
            <w:tcPrChange w:id="301" w:author="spla" w:date="2026-02-03T15:27:00Z" w16du:dateUtc="2026-02-03T13:27:00Z">
              <w:tcPr>
                <w:tcW w:w="555" w:type="dxa"/>
              </w:tcPr>
            </w:tcPrChange>
          </w:tcPr>
          <w:p w14:paraId="3D1B2D7C" w14:textId="77777777" w:rsidR="006408D0" w:rsidRDefault="006408D0" w:rsidP="008A174A">
            <w:pPr>
              <w:jc w:val="both"/>
              <w:rPr>
                <w:rFonts w:cstheme="minorHAnsi"/>
                <w:lang w:val="ro-RO"/>
              </w:rPr>
            </w:pPr>
          </w:p>
        </w:tc>
        <w:tc>
          <w:tcPr>
            <w:tcW w:w="3850" w:type="dxa"/>
            <w:tcPrChange w:id="302" w:author="spla" w:date="2026-02-03T15:27:00Z" w16du:dateUtc="2026-02-03T13:27:00Z">
              <w:tcPr>
                <w:tcW w:w="3850" w:type="dxa"/>
              </w:tcPr>
            </w:tcPrChange>
          </w:tcPr>
          <w:p w14:paraId="3F3B9C55" w14:textId="77777777" w:rsidR="006408D0" w:rsidRDefault="006408D0" w:rsidP="008A174A">
            <w:pPr>
              <w:jc w:val="both"/>
              <w:rPr>
                <w:rFonts w:cstheme="minorHAnsi"/>
                <w:lang w:val="ro-RO"/>
              </w:rPr>
            </w:pPr>
            <w:r w:rsidRPr="00BE031D">
              <w:rPr>
                <w:rFonts w:cstheme="minorHAnsi"/>
                <w:lang w:val="ro-RO"/>
              </w:rPr>
              <w:t>Bugetul proiectului respectă indicaţiile privind încadrarea în categoriile de cheltuieli, precum și limitele aplicabile acestora</w:t>
            </w:r>
            <w:r>
              <w:rPr>
                <w:rFonts w:cstheme="minorHAnsi"/>
                <w:lang w:val="ro-RO"/>
              </w:rPr>
              <w:t>.</w:t>
            </w:r>
          </w:p>
          <w:p w14:paraId="4A048558" w14:textId="77777777" w:rsidR="006408D0" w:rsidRDefault="006408D0" w:rsidP="008A174A">
            <w:pPr>
              <w:jc w:val="both"/>
              <w:rPr>
                <w:rFonts w:cstheme="minorHAnsi"/>
                <w:lang w:val="ro-RO"/>
              </w:rPr>
            </w:pPr>
          </w:p>
          <w:p w14:paraId="56ACC604" w14:textId="5E59CAA8" w:rsidR="006408D0" w:rsidRDefault="006408D0" w:rsidP="008A174A">
            <w:pPr>
              <w:jc w:val="both"/>
              <w:rPr>
                <w:rFonts w:cstheme="minorHAnsi"/>
                <w:lang w:val="ro-RO"/>
              </w:rPr>
            </w:pPr>
            <w:r w:rsidRPr="00BB0FAA">
              <w:rPr>
                <w:rFonts w:cstheme="minorHAnsi"/>
                <w:lang w:val="ro-RO"/>
              </w:rPr>
              <w:t>Bugetul este corelat cu Devizul General</w:t>
            </w:r>
            <w:r>
              <w:rPr>
                <w:rFonts w:cstheme="minorHAnsi"/>
                <w:lang w:val="ro-RO"/>
              </w:rPr>
              <w:t>.</w:t>
            </w:r>
          </w:p>
        </w:tc>
        <w:tc>
          <w:tcPr>
            <w:tcW w:w="1958" w:type="dxa"/>
            <w:tcPrChange w:id="303" w:author="spla" w:date="2026-02-03T15:27:00Z" w16du:dateUtc="2026-02-03T13:27:00Z">
              <w:tcPr>
                <w:tcW w:w="1260" w:type="dxa"/>
              </w:tcPr>
            </w:tcPrChange>
          </w:tcPr>
          <w:p w14:paraId="514B6C28" w14:textId="32217C25" w:rsidR="006408D0" w:rsidRDefault="006408D0" w:rsidP="008A174A">
            <w:pPr>
              <w:jc w:val="both"/>
              <w:rPr>
                <w:rFonts w:cstheme="minorHAnsi"/>
                <w:lang w:val="ro-RO"/>
              </w:rPr>
            </w:pPr>
            <w:del w:id="304" w:author="spla" w:date="2026-02-03T15:16:00Z" w16du:dateUtc="2026-02-03T13:16:00Z">
              <w:r w:rsidDel="006408D0">
                <w:rPr>
                  <w:rFonts w:cstheme="minorHAnsi"/>
                  <w:lang w:val="ro-RO"/>
                </w:rPr>
                <w:delText>3</w:delText>
              </w:r>
            </w:del>
          </w:p>
          <w:p w14:paraId="1B6EFF23" w14:textId="77777777" w:rsidR="006408D0" w:rsidRDefault="006408D0" w:rsidP="008A174A">
            <w:pPr>
              <w:jc w:val="both"/>
              <w:rPr>
                <w:rFonts w:cstheme="minorHAnsi"/>
                <w:lang w:val="ro-RO"/>
              </w:rPr>
            </w:pPr>
          </w:p>
          <w:p w14:paraId="409D3DCC" w14:textId="77777777" w:rsidR="006408D0" w:rsidRDefault="006408D0" w:rsidP="008A174A">
            <w:pPr>
              <w:jc w:val="both"/>
              <w:rPr>
                <w:rFonts w:cstheme="minorHAnsi"/>
                <w:lang w:val="ro-RO"/>
              </w:rPr>
            </w:pPr>
          </w:p>
          <w:p w14:paraId="77865F02" w14:textId="77777777" w:rsidR="006408D0" w:rsidRDefault="006408D0" w:rsidP="008A174A">
            <w:pPr>
              <w:jc w:val="both"/>
              <w:rPr>
                <w:rFonts w:cstheme="minorHAnsi"/>
                <w:lang w:val="ro-RO"/>
              </w:rPr>
            </w:pPr>
          </w:p>
          <w:p w14:paraId="3D1C89B2" w14:textId="77777777" w:rsidR="006408D0" w:rsidRDefault="006408D0" w:rsidP="008A174A">
            <w:pPr>
              <w:jc w:val="both"/>
              <w:rPr>
                <w:rFonts w:cstheme="minorHAnsi"/>
                <w:lang w:val="ro-RO"/>
              </w:rPr>
            </w:pPr>
          </w:p>
          <w:p w14:paraId="3D355B60" w14:textId="3040F266" w:rsidR="006408D0" w:rsidRDefault="006408D0" w:rsidP="008A174A">
            <w:pPr>
              <w:jc w:val="both"/>
              <w:rPr>
                <w:rFonts w:cstheme="minorHAnsi"/>
                <w:lang w:val="ro-RO"/>
              </w:rPr>
            </w:pPr>
          </w:p>
        </w:tc>
        <w:tc>
          <w:tcPr>
            <w:tcW w:w="7667" w:type="dxa"/>
            <w:gridSpan w:val="2"/>
            <w:tcPrChange w:id="305" w:author="spla" w:date="2026-02-03T15:27:00Z" w16du:dateUtc="2026-02-03T13:27:00Z">
              <w:tcPr>
                <w:tcW w:w="8365" w:type="dxa"/>
                <w:gridSpan w:val="3"/>
              </w:tcPr>
            </w:tcPrChange>
          </w:tcPr>
          <w:p w14:paraId="0146BD32" w14:textId="77777777" w:rsidR="006408D0" w:rsidRDefault="006408D0" w:rsidP="00BE031D">
            <w:pPr>
              <w:jc w:val="both"/>
              <w:rPr>
                <w:ins w:id="306" w:author="spla" w:date="2026-02-03T15:16:00Z" w16du:dateUtc="2026-02-03T13:16:00Z"/>
                <w:rFonts w:cstheme="minorHAnsi"/>
                <w:lang w:val="ro-RO"/>
              </w:rPr>
            </w:pPr>
            <w:ins w:id="307" w:author="spla" w:date="2026-02-03T15:16:00Z" w16du:dateUtc="2026-02-03T13:16:00Z">
              <w:r>
                <w:rPr>
                  <w:rFonts w:cstheme="minorHAnsi"/>
                  <w:lang w:val="ro-RO"/>
                </w:rPr>
                <w:t>Se verifică:</w:t>
              </w:r>
            </w:ins>
          </w:p>
          <w:p w14:paraId="5CD72BA4" w14:textId="275BA146" w:rsidR="006408D0" w:rsidRDefault="006408D0" w:rsidP="00BE031D">
            <w:pPr>
              <w:jc w:val="both"/>
              <w:rPr>
                <w:rFonts w:cstheme="minorHAnsi"/>
                <w:lang w:val="ro-RO"/>
              </w:rPr>
            </w:pPr>
            <w:r w:rsidRPr="00BE031D">
              <w:rPr>
                <w:rFonts w:cstheme="minorHAnsi"/>
                <w:lang w:val="ro-RO"/>
              </w:rPr>
              <w:t>-</w:t>
            </w:r>
            <w:r>
              <w:rPr>
                <w:rFonts w:cstheme="minorHAnsi"/>
                <w:lang w:val="ro-RO"/>
              </w:rPr>
              <w:t xml:space="preserve"> </w:t>
            </w:r>
            <w:r w:rsidRPr="00BE031D">
              <w:rPr>
                <w:rFonts w:cstheme="minorHAnsi"/>
                <w:lang w:val="ro-RO"/>
              </w:rPr>
              <w:t>corelare</w:t>
            </w:r>
            <w:del w:id="308" w:author="spla" w:date="2026-02-03T15:16:00Z" w16du:dateUtc="2026-02-03T13:16:00Z">
              <w:r w:rsidRPr="00BE031D" w:rsidDel="006408D0">
                <w:rPr>
                  <w:rFonts w:cstheme="minorHAnsi"/>
                  <w:lang w:val="ro-RO"/>
                </w:rPr>
                <w:delText xml:space="preserve"> </w:delText>
              </w:r>
            </w:del>
            <w:r w:rsidRPr="00BE031D">
              <w:rPr>
                <w:rFonts w:cstheme="minorHAnsi"/>
                <w:lang w:val="ro-RO"/>
              </w:rPr>
              <w:t>a bugetului cu devizul întocmit conform HG nr. 907/2016, cu modificările și completările ulterioare, precum și limitele aplicabile cheltuielilor eligibile</w:t>
            </w:r>
          </w:p>
          <w:p w14:paraId="45B22CF0" w14:textId="77777777" w:rsidR="006408D0" w:rsidRDefault="006408D0" w:rsidP="00BE031D">
            <w:pPr>
              <w:jc w:val="both"/>
              <w:rPr>
                <w:rFonts w:cstheme="minorHAnsi"/>
                <w:lang w:val="ro-RO"/>
              </w:rPr>
            </w:pPr>
            <w:r>
              <w:rPr>
                <w:rFonts w:cstheme="minorHAnsi"/>
                <w:lang w:val="ro-RO"/>
              </w:rPr>
              <w:t xml:space="preserve">- </w:t>
            </w:r>
            <w:r w:rsidRPr="00BE031D">
              <w:rPr>
                <w:rFonts w:cstheme="minorHAnsi"/>
                <w:lang w:val="ro-RO"/>
              </w:rPr>
              <w:t>valoarea totală eligibilă a proiectelor să nu depăşească limitele aplicabile cheltuielilor stabilite prin ghidul solicitantului</w:t>
            </w:r>
          </w:p>
          <w:p w14:paraId="4FFFD06F" w14:textId="77777777" w:rsidR="006408D0" w:rsidRPr="00BE031D" w:rsidRDefault="006408D0" w:rsidP="00BE031D">
            <w:pPr>
              <w:jc w:val="both"/>
              <w:rPr>
                <w:rFonts w:cstheme="minorHAnsi"/>
                <w:lang w:val="ro-RO"/>
              </w:rPr>
            </w:pPr>
            <w:r>
              <w:rPr>
                <w:rFonts w:cstheme="minorHAnsi"/>
                <w:lang w:val="ro-RO"/>
              </w:rPr>
              <w:t xml:space="preserve">- </w:t>
            </w:r>
            <w:r w:rsidRPr="00BE031D">
              <w:rPr>
                <w:rFonts w:cstheme="minorHAnsi"/>
                <w:lang w:val="ro-RO"/>
              </w:rPr>
              <w:t>planul financiar repartizat pe ani corespunde necesităţilor de implementare a proiectului.</w:t>
            </w:r>
          </w:p>
          <w:p w14:paraId="47B4202C" w14:textId="5F72BE6A" w:rsidR="006408D0" w:rsidRPr="007408F5" w:rsidRDefault="006408D0" w:rsidP="008A174A">
            <w:pPr>
              <w:jc w:val="both"/>
              <w:rPr>
                <w:rFonts w:cstheme="minorHAnsi"/>
                <w:highlight w:val="cyan"/>
                <w:lang w:val="ro-RO"/>
              </w:rPr>
            </w:pPr>
            <w:r w:rsidRPr="00724DC8">
              <w:rPr>
                <w:rFonts w:cstheme="minorHAnsi"/>
                <w:lang w:val="ro-RO"/>
              </w:rPr>
              <w:t xml:space="preserve">Se probează cu informațiile din secțiunile Buget din Cererea de Finanțare </w:t>
            </w:r>
            <w:r>
              <w:rPr>
                <w:rFonts w:cstheme="minorHAnsi"/>
                <w:lang w:val="ro-RO"/>
              </w:rPr>
              <w:t>,</w:t>
            </w:r>
            <w:r w:rsidRPr="00724DC8">
              <w:rPr>
                <w:rFonts w:cstheme="minorHAnsi"/>
                <w:lang w:val="ro-RO"/>
              </w:rPr>
              <w:t xml:space="preserve">Anexa </w:t>
            </w:r>
            <w:r w:rsidRPr="007408F5">
              <w:rPr>
                <w:rFonts w:cstheme="minorHAnsi"/>
                <w:lang w:val="ro-RO"/>
              </w:rPr>
              <w:t>15 - Lista de echipamente , lucrari, servicii și Devizul General</w:t>
            </w:r>
            <w:r>
              <w:rPr>
                <w:rFonts w:cstheme="minorHAnsi"/>
                <w:lang w:val="ro-RO"/>
              </w:rPr>
              <w:t>/ Studiu de oportunitate (după caz)</w:t>
            </w:r>
          </w:p>
        </w:tc>
      </w:tr>
      <w:tr w:rsidR="006408D0" w14:paraId="2BC5E7BD" w14:textId="6443090E" w:rsidTr="00287910">
        <w:tc>
          <w:tcPr>
            <w:tcW w:w="555" w:type="dxa"/>
            <w:tcPrChange w:id="309" w:author="spla" w:date="2026-02-03T15:27:00Z" w16du:dateUtc="2026-02-03T13:27:00Z">
              <w:tcPr>
                <w:tcW w:w="555" w:type="dxa"/>
              </w:tcPr>
            </w:tcPrChange>
          </w:tcPr>
          <w:p w14:paraId="47997E49" w14:textId="77777777" w:rsidR="006408D0" w:rsidRDefault="006408D0" w:rsidP="008A174A">
            <w:pPr>
              <w:jc w:val="both"/>
              <w:rPr>
                <w:rFonts w:cstheme="minorHAnsi"/>
                <w:lang w:val="ro-RO"/>
              </w:rPr>
            </w:pPr>
          </w:p>
        </w:tc>
        <w:tc>
          <w:tcPr>
            <w:tcW w:w="3850" w:type="dxa"/>
            <w:tcPrChange w:id="310" w:author="spla" w:date="2026-02-03T15:27:00Z" w16du:dateUtc="2026-02-03T13:27:00Z">
              <w:tcPr>
                <w:tcW w:w="3850" w:type="dxa"/>
              </w:tcPr>
            </w:tcPrChange>
          </w:tcPr>
          <w:p w14:paraId="6D5021D3" w14:textId="77777777" w:rsidR="006408D0" w:rsidRDefault="006408D0" w:rsidP="008A174A">
            <w:pPr>
              <w:jc w:val="both"/>
              <w:rPr>
                <w:rFonts w:cstheme="minorHAnsi"/>
                <w:lang w:val="ro-RO"/>
              </w:rPr>
            </w:pPr>
            <w:r w:rsidRPr="003D0F0A">
              <w:rPr>
                <w:rFonts w:cstheme="minorHAnsi"/>
                <w:lang w:val="ro-RO"/>
              </w:rPr>
              <w:t>Prezintă cel mai bun raport între cuantumul sprijinului, activitățile desfășurate și îndeplinirea obiectivelor</w:t>
            </w:r>
          </w:p>
          <w:p w14:paraId="51560751" w14:textId="77777777" w:rsidR="006408D0" w:rsidRDefault="006408D0" w:rsidP="008A174A">
            <w:pPr>
              <w:jc w:val="both"/>
              <w:rPr>
                <w:rFonts w:cstheme="minorHAnsi"/>
                <w:lang w:val="ro-RO"/>
              </w:rPr>
            </w:pPr>
          </w:p>
          <w:p w14:paraId="668E942E" w14:textId="3099C619" w:rsidR="006408D0" w:rsidRPr="0054761B" w:rsidRDefault="006408D0" w:rsidP="008A174A">
            <w:pPr>
              <w:jc w:val="both"/>
              <w:rPr>
                <w:rFonts w:cstheme="minorHAnsi"/>
                <w:i/>
                <w:iCs/>
                <w:lang w:val="ro-RO"/>
              </w:rPr>
            </w:pPr>
            <w:r w:rsidRPr="0054761B">
              <w:rPr>
                <w:rFonts w:cstheme="minorHAnsi"/>
                <w:i/>
                <w:iCs/>
                <w:lang w:val="ro-RO"/>
              </w:rPr>
              <w:t>Dacă din informațiile din Cererea de finanțare reiese importanța regională/ locală a proiectului (ex. crearea unui traseu</w:t>
            </w:r>
            <w:r>
              <w:rPr>
                <w:rFonts w:cstheme="minorHAnsi"/>
                <w:i/>
                <w:iCs/>
                <w:lang w:val="ro-RO"/>
              </w:rPr>
              <w:t xml:space="preserve"> nou,</w:t>
            </w:r>
            <w:r w:rsidRPr="0054761B">
              <w:rPr>
                <w:rFonts w:cstheme="minorHAnsi"/>
                <w:i/>
                <w:iCs/>
                <w:lang w:val="ro-RO"/>
              </w:rPr>
              <w:t xml:space="preserve"> care conectează zonele periferice/ zone izolate cu centre urbane/ centre cu acces la servicii de instruire/ formare), se va considera eficiacitatea proiectului, chiar dacă cuantumul sprijinului nu mai îndeplinește cerința celui mai bun raport, cu condiția de a nu depăși alocarea pentru Prioritatea respectivă. </w:t>
            </w:r>
          </w:p>
        </w:tc>
        <w:tc>
          <w:tcPr>
            <w:tcW w:w="1958" w:type="dxa"/>
            <w:tcPrChange w:id="311" w:author="spla" w:date="2026-02-03T15:27:00Z" w16du:dateUtc="2026-02-03T13:27:00Z">
              <w:tcPr>
                <w:tcW w:w="1260" w:type="dxa"/>
              </w:tcPr>
            </w:tcPrChange>
          </w:tcPr>
          <w:p w14:paraId="06D78480" w14:textId="620F36EA" w:rsidR="006408D0" w:rsidRDefault="006408D0" w:rsidP="008A174A">
            <w:pPr>
              <w:jc w:val="both"/>
              <w:rPr>
                <w:rFonts w:cstheme="minorHAnsi"/>
                <w:lang w:val="ro-RO"/>
              </w:rPr>
            </w:pPr>
            <w:del w:id="312" w:author="spla" w:date="2026-02-03T15:16:00Z" w16du:dateUtc="2026-02-03T13:16:00Z">
              <w:r w:rsidDel="006408D0">
                <w:rPr>
                  <w:rFonts w:cstheme="minorHAnsi"/>
                  <w:lang w:val="ro-RO"/>
                </w:rPr>
                <w:delText>2</w:delText>
              </w:r>
            </w:del>
          </w:p>
        </w:tc>
        <w:tc>
          <w:tcPr>
            <w:tcW w:w="7667" w:type="dxa"/>
            <w:gridSpan w:val="2"/>
            <w:tcPrChange w:id="313" w:author="spla" w:date="2026-02-03T15:27:00Z" w16du:dateUtc="2026-02-03T13:27:00Z">
              <w:tcPr>
                <w:tcW w:w="8365" w:type="dxa"/>
                <w:gridSpan w:val="3"/>
              </w:tcPr>
            </w:tcPrChange>
          </w:tcPr>
          <w:p w14:paraId="69F62B48" w14:textId="77777777" w:rsidR="006408D0" w:rsidRDefault="006408D0" w:rsidP="003D0F0A">
            <w:pPr>
              <w:jc w:val="both"/>
              <w:rPr>
                <w:ins w:id="314" w:author="spla" w:date="2026-02-03T15:17:00Z" w16du:dateUtc="2026-02-03T13:17:00Z"/>
                <w:rFonts w:cstheme="minorHAnsi"/>
                <w:lang w:val="ro-RO"/>
              </w:rPr>
            </w:pPr>
          </w:p>
          <w:p w14:paraId="21D57671" w14:textId="77777777" w:rsidR="006408D0" w:rsidRDefault="006408D0" w:rsidP="003D0F0A">
            <w:pPr>
              <w:jc w:val="both"/>
              <w:rPr>
                <w:ins w:id="315" w:author="spla" w:date="2026-02-03T15:17:00Z" w16du:dateUtc="2026-02-03T13:17:00Z"/>
                <w:rFonts w:cstheme="minorHAnsi"/>
                <w:lang w:val="ro-RO"/>
              </w:rPr>
            </w:pPr>
          </w:p>
          <w:p w14:paraId="5BC7F94A" w14:textId="77777777" w:rsidR="006408D0" w:rsidRDefault="006408D0" w:rsidP="003D0F0A">
            <w:pPr>
              <w:jc w:val="both"/>
              <w:rPr>
                <w:ins w:id="316" w:author="spla" w:date="2026-02-03T15:17:00Z" w16du:dateUtc="2026-02-03T13:17:00Z"/>
                <w:rFonts w:cstheme="minorHAnsi"/>
                <w:lang w:val="ro-RO"/>
              </w:rPr>
            </w:pPr>
          </w:p>
          <w:p w14:paraId="752E0F36" w14:textId="005BC602" w:rsidR="006408D0" w:rsidRPr="00724DC8" w:rsidRDefault="006408D0" w:rsidP="003D0F0A">
            <w:pPr>
              <w:jc w:val="both"/>
              <w:rPr>
                <w:rFonts w:cstheme="minorHAnsi"/>
                <w:lang w:val="ro-RO"/>
              </w:rPr>
            </w:pPr>
            <w:r w:rsidRPr="00724DC8">
              <w:rPr>
                <w:rFonts w:cstheme="minorHAnsi"/>
                <w:lang w:val="ro-RO"/>
              </w:rPr>
              <w:t>Se probează cu:</w:t>
            </w:r>
          </w:p>
          <w:p w14:paraId="030A868D" w14:textId="77777777" w:rsidR="006408D0" w:rsidRPr="00724DC8" w:rsidRDefault="006408D0" w:rsidP="003D0F0A">
            <w:pPr>
              <w:jc w:val="both"/>
              <w:rPr>
                <w:rFonts w:cstheme="minorHAnsi"/>
                <w:lang w:val="ro-RO"/>
              </w:rPr>
            </w:pPr>
            <w:r w:rsidRPr="00724DC8">
              <w:rPr>
                <w:rFonts w:cstheme="minorHAnsi"/>
                <w:lang w:val="ro-RO"/>
              </w:rPr>
              <w:t>- informațiile din secțiunile: Obiective proiect, Activități, Rezultate așteptate, Plan de achiziții și Buget din Cererea de Finantare</w:t>
            </w:r>
          </w:p>
          <w:p w14:paraId="7ABF4C74" w14:textId="71E6A88D" w:rsidR="006408D0" w:rsidRPr="00724DC8" w:rsidRDefault="006408D0" w:rsidP="003D0F0A">
            <w:pPr>
              <w:jc w:val="both"/>
              <w:rPr>
                <w:rFonts w:cstheme="minorHAnsi"/>
                <w:lang w:val="ro-RO"/>
              </w:rPr>
            </w:pPr>
            <w:r w:rsidRPr="00724DC8">
              <w:rPr>
                <w:rFonts w:cstheme="minorHAnsi"/>
                <w:lang w:val="ro-RO"/>
              </w:rPr>
              <w:t>- analiza de opțiuni din cadrul documentației tehnico- economice</w:t>
            </w:r>
            <w:r>
              <w:rPr>
                <w:rFonts w:cstheme="minorHAnsi"/>
                <w:lang w:val="ro-RO"/>
              </w:rPr>
              <w:t>/</w:t>
            </w:r>
            <w:r>
              <w:t xml:space="preserve"> </w:t>
            </w:r>
            <w:r w:rsidRPr="000B7AC5">
              <w:rPr>
                <w:rFonts w:cstheme="minorHAnsi"/>
                <w:lang w:val="ro-RO"/>
              </w:rPr>
              <w:t>Studiu de oportunitate</w:t>
            </w:r>
          </w:p>
        </w:tc>
      </w:tr>
      <w:tr w:rsidR="006408D0" w14:paraId="76CDC2FD" w14:textId="17E4ED56" w:rsidTr="00287910">
        <w:tc>
          <w:tcPr>
            <w:tcW w:w="555" w:type="dxa"/>
            <w:tcPrChange w:id="317" w:author="spla" w:date="2026-02-03T15:27:00Z" w16du:dateUtc="2026-02-03T13:27:00Z">
              <w:tcPr>
                <w:tcW w:w="555" w:type="dxa"/>
              </w:tcPr>
            </w:tcPrChange>
          </w:tcPr>
          <w:p w14:paraId="245659A8" w14:textId="77777777" w:rsidR="006408D0" w:rsidRDefault="006408D0" w:rsidP="008A174A">
            <w:pPr>
              <w:jc w:val="both"/>
              <w:rPr>
                <w:rFonts w:cstheme="minorHAnsi"/>
                <w:lang w:val="ro-RO"/>
              </w:rPr>
            </w:pPr>
          </w:p>
        </w:tc>
        <w:tc>
          <w:tcPr>
            <w:tcW w:w="3850" w:type="dxa"/>
            <w:tcPrChange w:id="318" w:author="spla" w:date="2026-02-03T15:27:00Z" w16du:dateUtc="2026-02-03T13:27:00Z">
              <w:tcPr>
                <w:tcW w:w="3850" w:type="dxa"/>
              </w:tcPr>
            </w:tcPrChange>
          </w:tcPr>
          <w:p w14:paraId="1FBA5774" w14:textId="179B40C5" w:rsidR="006408D0" w:rsidRDefault="006408D0" w:rsidP="008A174A">
            <w:pPr>
              <w:jc w:val="both"/>
              <w:rPr>
                <w:rFonts w:cstheme="minorHAnsi"/>
                <w:lang w:val="ro-RO"/>
              </w:rPr>
            </w:pPr>
            <w:r w:rsidRPr="00E90F00">
              <w:rPr>
                <w:rFonts w:cstheme="minorHAnsi"/>
                <w:lang w:val="ro-RO"/>
              </w:rPr>
              <w:t>Proiectul respectă principiile DNSH</w:t>
            </w:r>
          </w:p>
        </w:tc>
        <w:tc>
          <w:tcPr>
            <w:tcW w:w="1958" w:type="dxa"/>
            <w:tcPrChange w:id="319" w:author="spla" w:date="2026-02-03T15:27:00Z" w16du:dateUtc="2026-02-03T13:27:00Z">
              <w:tcPr>
                <w:tcW w:w="1260" w:type="dxa"/>
              </w:tcPr>
            </w:tcPrChange>
          </w:tcPr>
          <w:p w14:paraId="4AB9B350" w14:textId="567E9682" w:rsidR="006408D0" w:rsidRDefault="006408D0" w:rsidP="008A174A">
            <w:pPr>
              <w:jc w:val="both"/>
              <w:rPr>
                <w:rFonts w:cstheme="minorHAnsi"/>
                <w:lang w:val="ro-RO"/>
              </w:rPr>
            </w:pPr>
            <w:del w:id="320" w:author="spla" w:date="2026-02-03T15:17:00Z" w16du:dateUtc="2026-02-03T13:17:00Z">
              <w:r w:rsidDel="006408D0">
                <w:rPr>
                  <w:rFonts w:cstheme="minorHAnsi"/>
                  <w:lang w:val="ro-RO"/>
                </w:rPr>
                <w:delText>5</w:delText>
              </w:r>
            </w:del>
          </w:p>
        </w:tc>
        <w:tc>
          <w:tcPr>
            <w:tcW w:w="7667" w:type="dxa"/>
            <w:gridSpan w:val="2"/>
            <w:tcPrChange w:id="321" w:author="spla" w:date="2026-02-03T15:27:00Z" w16du:dateUtc="2026-02-03T13:27:00Z">
              <w:tcPr>
                <w:tcW w:w="8365" w:type="dxa"/>
                <w:gridSpan w:val="3"/>
              </w:tcPr>
            </w:tcPrChange>
          </w:tcPr>
          <w:p w14:paraId="78BC0A18" w14:textId="77777777" w:rsidR="006408D0" w:rsidRDefault="006408D0" w:rsidP="008A174A">
            <w:pPr>
              <w:jc w:val="both"/>
              <w:rPr>
                <w:rFonts w:cstheme="minorHAnsi"/>
                <w:lang w:val="ro-RO"/>
              </w:rPr>
            </w:pPr>
            <w:r w:rsidRPr="00BE031D">
              <w:rPr>
                <w:rFonts w:cstheme="minorHAnsi"/>
                <w:lang w:val="ro-RO"/>
              </w:rPr>
              <w:t>In conformitate cu prevederile art. 73, alin. 2, lit. e) din Regulamentul UE nr. 1060/2021 cu modificările si completările ulterioare, in selecția operațiunilor, AM/OI trebuie sa se asigure ca cele care intră sub incidența Directivei 2011/92/UE a Parlamentului European și a Consiliului fac obiectul unei evaluări a impactului asupra mediului sau al unei proceduri de verificare și că evaluarea soluțiilor alternative</w:t>
            </w:r>
            <w:r>
              <w:rPr>
                <w:rFonts w:cstheme="minorHAnsi"/>
                <w:lang w:val="ro-RO"/>
              </w:rPr>
              <w:t>.</w:t>
            </w:r>
          </w:p>
          <w:p w14:paraId="60DC29C3" w14:textId="01059B6B" w:rsidR="006408D0" w:rsidDel="006408D0" w:rsidRDefault="006408D0" w:rsidP="008A174A">
            <w:pPr>
              <w:jc w:val="both"/>
              <w:rPr>
                <w:del w:id="322" w:author="spla" w:date="2026-02-03T15:18:00Z" w16du:dateUtc="2026-02-03T13:18:00Z"/>
                <w:rFonts w:cstheme="minorHAnsi"/>
                <w:lang w:val="ro-RO"/>
              </w:rPr>
            </w:pPr>
          </w:p>
          <w:p w14:paraId="793AFF2B" w14:textId="77777777" w:rsidR="006408D0" w:rsidRDefault="006408D0" w:rsidP="008A174A">
            <w:pPr>
              <w:jc w:val="both"/>
              <w:rPr>
                <w:rFonts w:cstheme="minorHAnsi"/>
                <w:lang w:val="ro-RO"/>
              </w:rPr>
            </w:pPr>
            <w:r>
              <w:rPr>
                <w:rFonts w:cstheme="minorHAnsi"/>
                <w:lang w:val="ro-RO"/>
              </w:rPr>
              <w:t>A</w:t>
            </w:r>
            <w:r w:rsidRPr="00E90F00">
              <w:rPr>
                <w:rFonts w:cstheme="minorHAnsi"/>
                <w:lang w:val="ro-RO"/>
              </w:rPr>
              <w:t>plicarea</w:t>
            </w:r>
            <w:r>
              <w:rPr>
                <w:rFonts w:cstheme="minorHAnsi"/>
                <w:lang w:val="ro-RO"/>
              </w:rPr>
              <w:t xml:space="preserve"> </w:t>
            </w:r>
            <w:r w:rsidRPr="00BE031D">
              <w:rPr>
                <w:rFonts w:cstheme="minorHAnsi"/>
                <w:lang w:val="ro-RO"/>
              </w:rPr>
              <w:t>Regulamentul</w:t>
            </w:r>
            <w:r>
              <w:rPr>
                <w:rFonts w:cstheme="minorHAnsi"/>
                <w:lang w:val="ro-RO"/>
              </w:rPr>
              <w:t>ui</w:t>
            </w:r>
            <w:r w:rsidRPr="00BE031D">
              <w:rPr>
                <w:rFonts w:cstheme="minorHAnsi"/>
                <w:lang w:val="ro-RO"/>
              </w:rPr>
              <w:t xml:space="preserve"> (UE) 2020/852 (”Regulamentul privind taxonomia”).</w:t>
            </w:r>
          </w:p>
          <w:p w14:paraId="675C12F3" w14:textId="77777777" w:rsidR="006408D0" w:rsidRDefault="006408D0" w:rsidP="008A174A">
            <w:pPr>
              <w:jc w:val="both"/>
              <w:rPr>
                <w:rFonts w:cstheme="minorHAnsi"/>
                <w:lang w:val="ro-RO"/>
              </w:rPr>
            </w:pPr>
          </w:p>
          <w:p w14:paraId="524FD7B5" w14:textId="2B23B371" w:rsidR="006408D0" w:rsidDel="006408D0" w:rsidRDefault="006408D0" w:rsidP="008A174A">
            <w:pPr>
              <w:jc w:val="both"/>
              <w:rPr>
                <w:del w:id="323" w:author="spla" w:date="2026-02-03T15:18:00Z" w16du:dateUtc="2026-02-03T13:18:00Z"/>
                <w:rFonts w:cstheme="minorHAnsi"/>
                <w:lang w:val="ro-RO"/>
              </w:rPr>
            </w:pPr>
          </w:p>
          <w:p w14:paraId="28D42847" w14:textId="77777777" w:rsidR="006408D0" w:rsidRDefault="006408D0" w:rsidP="00BE031D">
            <w:pPr>
              <w:jc w:val="both"/>
              <w:rPr>
                <w:ins w:id="324" w:author="spla" w:date="2026-02-03T15:18:00Z" w16du:dateUtc="2026-02-03T13:18:00Z"/>
                <w:rFonts w:cstheme="minorHAnsi"/>
                <w:lang w:val="ro-RO"/>
              </w:rPr>
            </w:pPr>
            <w:r w:rsidRPr="00724DC8">
              <w:rPr>
                <w:rFonts w:cstheme="minorHAnsi"/>
                <w:lang w:val="ro-RO"/>
              </w:rPr>
              <w:t>Lista de verificare DNSH să cuprindă toate secțiunile completate iar informațiile cuprinse să fie coerente și corelate cu documentația proiectului și actul de reglementare</w:t>
            </w:r>
          </w:p>
          <w:p w14:paraId="6DEBBFD3" w14:textId="1F90757D" w:rsidR="006408D0" w:rsidRDefault="006408D0" w:rsidP="00BE031D">
            <w:pPr>
              <w:jc w:val="both"/>
              <w:rPr>
                <w:ins w:id="325" w:author="spla" w:date="2026-02-03T15:18:00Z" w16du:dateUtc="2026-02-03T13:18:00Z"/>
                <w:rFonts w:cstheme="minorHAnsi"/>
                <w:lang w:val="ro-RO"/>
              </w:rPr>
            </w:pPr>
            <w:ins w:id="326" w:author="spla" w:date="2026-02-03T15:18:00Z" w16du:dateUtc="2026-02-03T13:18:00Z">
              <w:r>
                <w:rPr>
                  <w:rFonts w:cstheme="minorHAnsi"/>
                  <w:lang w:val="ro-RO"/>
                </w:rPr>
                <w:t>Se verifică:</w:t>
              </w:r>
            </w:ins>
          </w:p>
          <w:p w14:paraId="7122E34F" w14:textId="77777777" w:rsidR="006408D0" w:rsidRDefault="006408D0" w:rsidP="006408D0">
            <w:pPr>
              <w:pStyle w:val="ListParagraph"/>
              <w:numPr>
                <w:ilvl w:val="0"/>
                <w:numId w:val="17"/>
              </w:numPr>
              <w:jc w:val="both"/>
              <w:rPr>
                <w:ins w:id="327" w:author="spla" w:date="2026-02-03T15:18:00Z" w16du:dateUtc="2026-02-03T13:18:00Z"/>
                <w:rFonts w:cstheme="minorHAnsi"/>
                <w:lang w:val="ro-RO"/>
              </w:rPr>
            </w:pPr>
            <w:ins w:id="328" w:author="spla" w:date="2026-02-03T15:18:00Z" w16du:dateUtc="2026-02-03T13:18:00Z">
              <w:r w:rsidRPr="006408D0">
                <w:rPr>
                  <w:rFonts w:cstheme="minorHAnsi"/>
                  <w:lang w:val="ro-RO"/>
                </w:rPr>
                <w:t>Lista de verificare DNSH</w:t>
              </w:r>
            </w:ins>
          </w:p>
          <w:p w14:paraId="30C82973" w14:textId="77777777" w:rsidR="006408D0" w:rsidRDefault="006408D0" w:rsidP="006408D0">
            <w:pPr>
              <w:pStyle w:val="ListParagraph"/>
              <w:numPr>
                <w:ilvl w:val="0"/>
                <w:numId w:val="17"/>
              </w:numPr>
              <w:jc w:val="both"/>
              <w:rPr>
                <w:ins w:id="329" w:author="spla" w:date="2026-02-03T15:18:00Z" w16du:dateUtc="2026-02-03T13:18:00Z"/>
                <w:rFonts w:cstheme="minorHAnsi"/>
                <w:lang w:val="ro-RO"/>
              </w:rPr>
            </w:pPr>
            <w:ins w:id="330" w:author="spla" w:date="2026-02-03T15:18:00Z" w16du:dateUtc="2026-02-03T13:18:00Z">
              <w:r>
                <w:rPr>
                  <w:rFonts w:cstheme="minorHAnsi"/>
                  <w:lang w:val="ro-RO"/>
                </w:rPr>
                <w:t>Actul de reglementare de mediu</w:t>
              </w:r>
            </w:ins>
          </w:p>
          <w:p w14:paraId="4C212966" w14:textId="2471FF8C" w:rsidR="006408D0" w:rsidRPr="006408D0" w:rsidRDefault="006408D0" w:rsidP="006408D0">
            <w:pPr>
              <w:pStyle w:val="ListParagraph"/>
              <w:numPr>
                <w:ilvl w:val="0"/>
                <w:numId w:val="17"/>
              </w:numPr>
              <w:jc w:val="both"/>
              <w:rPr>
                <w:rFonts w:cstheme="minorHAnsi"/>
                <w:lang w:val="ro-RO"/>
              </w:rPr>
              <w:pPrChange w:id="331" w:author="spla" w:date="2026-02-03T15:18:00Z" w16du:dateUtc="2026-02-03T13:18:00Z">
                <w:pPr>
                  <w:jc w:val="both"/>
                </w:pPr>
              </w:pPrChange>
            </w:pPr>
            <w:ins w:id="332" w:author="spla" w:date="2026-02-03T15:19:00Z" w16du:dateUtc="2026-02-03T13:19:00Z">
              <w:r>
                <w:rPr>
                  <w:rFonts w:cstheme="minorHAnsi"/>
                  <w:lang w:val="ro-RO"/>
                </w:rPr>
                <w:t>Documentația tehnică</w:t>
              </w:r>
            </w:ins>
            <w:ins w:id="333" w:author="spla" w:date="2026-02-03T15:18:00Z" w16du:dateUtc="2026-02-03T13:18:00Z">
              <w:r>
                <w:rPr>
                  <w:rFonts w:cstheme="minorHAnsi"/>
                  <w:lang w:val="ro-RO"/>
                </w:rPr>
                <w:t xml:space="preserve"> </w:t>
              </w:r>
            </w:ins>
          </w:p>
          <w:p w14:paraId="4471C4FF" w14:textId="77777777" w:rsidR="006408D0" w:rsidRPr="00724DC8" w:rsidRDefault="006408D0" w:rsidP="008A174A">
            <w:pPr>
              <w:jc w:val="both"/>
              <w:rPr>
                <w:rFonts w:cstheme="minorHAnsi"/>
                <w:lang w:val="ro-RO"/>
              </w:rPr>
            </w:pPr>
          </w:p>
        </w:tc>
      </w:tr>
      <w:tr w:rsidR="006408D0" w14:paraId="3D2DB002" w14:textId="5B9F52C9" w:rsidTr="00287910">
        <w:tc>
          <w:tcPr>
            <w:tcW w:w="555" w:type="dxa"/>
            <w:tcPrChange w:id="334" w:author="spla" w:date="2026-02-03T15:27:00Z" w16du:dateUtc="2026-02-03T13:27:00Z">
              <w:tcPr>
                <w:tcW w:w="555" w:type="dxa"/>
              </w:tcPr>
            </w:tcPrChange>
          </w:tcPr>
          <w:p w14:paraId="230B028A" w14:textId="77777777" w:rsidR="006408D0" w:rsidRDefault="006408D0" w:rsidP="008A174A">
            <w:pPr>
              <w:jc w:val="both"/>
              <w:rPr>
                <w:rFonts w:cstheme="minorHAnsi"/>
                <w:lang w:val="ro-RO"/>
              </w:rPr>
            </w:pPr>
          </w:p>
        </w:tc>
        <w:tc>
          <w:tcPr>
            <w:tcW w:w="3850" w:type="dxa"/>
            <w:tcPrChange w:id="335" w:author="spla" w:date="2026-02-03T15:27:00Z" w16du:dateUtc="2026-02-03T13:27:00Z">
              <w:tcPr>
                <w:tcW w:w="3850" w:type="dxa"/>
              </w:tcPr>
            </w:tcPrChange>
          </w:tcPr>
          <w:p w14:paraId="786D372E" w14:textId="1FA8FA76" w:rsidR="006408D0" w:rsidRDefault="006408D0" w:rsidP="008A174A">
            <w:pPr>
              <w:jc w:val="both"/>
              <w:rPr>
                <w:rFonts w:cstheme="minorHAnsi"/>
                <w:lang w:val="ro-RO"/>
              </w:rPr>
            </w:pPr>
            <w:r w:rsidRPr="00BE031D">
              <w:rPr>
                <w:rFonts w:cstheme="minorHAnsi"/>
                <w:lang w:val="ro-RO"/>
              </w:rPr>
              <w:t>Proiectul a fost analizat din punct de vedere al imunizării la schimbările climatice  și, dacă este cazul, include măsuri adecvate cu privire la schimbările climatice</w:t>
            </w:r>
          </w:p>
        </w:tc>
        <w:tc>
          <w:tcPr>
            <w:tcW w:w="1958" w:type="dxa"/>
            <w:tcPrChange w:id="336" w:author="spla" w:date="2026-02-03T15:27:00Z" w16du:dateUtc="2026-02-03T13:27:00Z">
              <w:tcPr>
                <w:tcW w:w="1260" w:type="dxa"/>
              </w:tcPr>
            </w:tcPrChange>
          </w:tcPr>
          <w:p w14:paraId="10EAD1C1" w14:textId="383551B7" w:rsidR="006408D0" w:rsidRDefault="006408D0" w:rsidP="008A174A">
            <w:pPr>
              <w:jc w:val="both"/>
              <w:rPr>
                <w:rFonts w:cstheme="minorHAnsi"/>
                <w:lang w:val="ro-RO"/>
              </w:rPr>
            </w:pPr>
            <w:del w:id="337" w:author="spla" w:date="2026-02-03T15:19:00Z" w16du:dateUtc="2026-02-03T13:19:00Z">
              <w:r w:rsidDel="006408D0">
                <w:rPr>
                  <w:rFonts w:cstheme="minorHAnsi"/>
                  <w:lang w:val="ro-RO"/>
                </w:rPr>
                <w:delText>4</w:delText>
              </w:r>
            </w:del>
          </w:p>
        </w:tc>
        <w:tc>
          <w:tcPr>
            <w:tcW w:w="7667" w:type="dxa"/>
            <w:gridSpan w:val="2"/>
            <w:tcPrChange w:id="338" w:author="spla" w:date="2026-02-03T15:27:00Z" w16du:dateUtc="2026-02-03T13:27:00Z">
              <w:tcPr>
                <w:tcW w:w="8365" w:type="dxa"/>
                <w:gridSpan w:val="3"/>
              </w:tcPr>
            </w:tcPrChange>
          </w:tcPr>
          <w:p w14:paraId="03931093" w14:textId="77777777" w:rsidR="006408D0" w:rsidRPr="00FF73FA" w:rsidRDefault="006408D0" w:rsidP="008A174A">
            <w:pPr>
              <w:jc w:val="both"/>
              <w:rPr>
                <w:rFonts w:cstheme="minorHAnsi"/>
                <w:lang w:val="ro-RO"/>
              </w:rPr>
            </w:pPr>
            <w:r w:rsidRPr="00BE031D">
              <w:rPr>
                <w:rFonts w:cstheme="minorHAnsi"/>
                <w:lang w:val="ro-RO"/>
              </w:rPr>
              <w:t>Pentru proiectele de infrastructură care se supun derulării procedurii de evaluare a impactului asupra mediului se vor avea în vedere prevederile Ordinului nr. 269/2020 privind aprobarea ghidului general aplicabil etapelor procedurii de evaluare a impactului asupra mediului, a ghidului pentru evaluarea impactului asupra mediului în context transfrontalier și a altor ghiduri specifice pentru diferite domenii și categorii de proiecte coroborat cu prevederile documentului Orientările tehnice referitoare la imunizarea infrastructurii la schimbările climatice în perioada 2021 - 2027 (2021/C 373/01).</w:t>
            </w:r>
          </w:p>
          <w:p w14:paraId="6949BF40" w14:textId="56909438" w:rsidR="006408D0" w:rsidRPr="00724DC8" w:rsidRDefault="006408D0" w:rsidP="00BE031D">
            <w:pPr>
              <w:jc w:val="both"/>
              <w:rPr>
                <w:rFonts w:cstheme="minorHAnsi"/>
                <w:lang w:val="ro-RO"/>
              </w:rPr>
            </w:pPr>
            <w:r w:rsidRPr="00724DC8">
              <w:rPr>
                <w:rFonts w:cstheme="minorHAnsi"/>
                <w:lang w:val="ro-RO"/>
              </w:rPr>
              <w:t>Se probează cu :</w:t>
            </w:r>
          </w:p>
          <w:p w14:paraId="4D3AF38F" w14:textId="1DE4035F" w:rsidR="006408D0" w:rsidRPr="00724DC8" w:rsidRDefault="006408D0" w:rsidP="00BE031D">
            <w:pPr>
              <w:jc w:val="both"/>
              <w:rPr>
                <w:rFonts w:cstheme="minorHAnsi"/>
                <w:lang w:val="ro-RO"/>
              </w:rPr>
            </w:pPr>
            <w:r w:rsidRPr="00724DC8">
              <w:rPr>
                <w:rFonts w:cstheme="minorHAnsi"/>
                <w:lang w:val="ro-RO"/>
              </w:rPr>
              <w:t xml:space="preserve">- </w:t>
            </w:r>
            <w:ins w:id="339" w:author="spla" w:date="2026-02-03T15:19:00Z" w16du:dateUtc="2026-02-03T13:19:00Z">
              <w:r>
                <w:rPr>
                  <w:rFonts w:cstheme="minorHAnsi"/>
                  <w:lang w:val="ro-RO"/>
                </w:rPr>
                <w:t>Ra</w:t>
              </w:r>
            </w:ins>
            <w:ins w:id="340" w:author="spla" w:date="2026-02-03T15:20:00Z" w16du:dateUtc="2026-02-03T13:20:00Z">
              <w:r>
                <w:rPr>
                  <w:rFonts w:cstheme="minorHAnsi"/>
                  <w:lang w:val="ro-RO"/>
                </w:rPr>
                <w:t>portul privind imunizarea la schimbările climatice</w:t>
              </w:r>
            </w:ins>
            <w:del w:id="341" w:author="spla" w:date="2026-02-03T15:19:00Z" w16du:dateUtc="2026-02-03T13:19:00Z">
              <w:r w:rsidRPr="00724DC8" w:rsidDel="006408D0">
                <w:rPr>
                  <w:rFonts w:cstheme="minorHAnsi"/>
                  <w:lang w:val="ro-RO"/>
                </w:rPr>
                <w:delText xml:space="preserve">Studiul  </w:delText>
              </w:r>
            </w:del>
          </w:p>
          <w:p w14:paraId="699E91B5" w14:textId="77777777" w:rsidR="006408D0" w:rsidRPr="00724DC8" w:rsidRDefault="006408D0" w:rsidP="00BE031D">
            <w:pPr>
              <w:jc w:val="both"/>
              <w:rPr>
                <w:rFonts w:cstheme="minorHAnsi"/>
                <w:lang w:val="ro-RO"/>
              </w:rPr>
            </w:pPr>
            <w:r w:rsidRPr="00724DC8">
              <w:rPr>
                <w:rFonts w:cstheme="minorHAnsi"/>
                <w:lang w:val="ro-RO"/>
              </w:rPr>
              <w:t>- Documentația tehnică</w:t>
            </w:r>
          </w:p>
          <w:p w14:paraId="0A37D54B" w14:textId="0348C804" w:rsidR="006408D0" w:rsidRPr="007408F5" w:rsidRDefault="006408D0" w:rsidP="00BE031D">
            <w:pPr>
              <w:jc w:val="both"/>
              <w:rPr>
                <w:rFonts w:cstheme="minorHAnsi"/>
                <w:highlight w:val="cyan"/>
                <w:lang w:val="ro-RO"/>
              </w:rPr>
            </w:pPr>
            <w:r w:rsidRPr="00724DC8">
              <w:rPr>
                <w:rFonts w:cstheme="minorHAnsi"/>
                <w:lang w:val="ro-RO"/>
              </w:rPr>
              <w:t>- Actul de reglementare emis de autoritatile competente în domeniu.</w:t>
            </w:r>
          </w:p>
        </w:tc>
      </w:tr>
      <w:tr w:rsidR="006408D0" w14:paraId="0B9ADF16" w14:textId="1AFE63C8" w:rsidTr="00287910">
        <w:tc>
          <w:tcPr>
            <w:tcW w:w="555" w:type="dxa"/>
            <w:tcPrChange w:id="342" w:author="spla" w:date="2026-02-03T15:27:00Z" w16du:dateUtc="2026-02-03T13:27:00Z">
              <w:tcPr>
                <w:tcW w:w="555" w:type="dxa"/>
              </w:tcPr>
            </w:tcPrChange>
          </w:tcPr>
          <w:p w14:paraId="4ADE3DA3" w14:textId="77777777" w:rsidR="006408D0" w:rsidRDefault="006408D0" w:rsidP="008A174A">
            <w:pPr>
              <w:jc w:val="both"/>
              <w:rPr>
                <w:rFonts w:cstheme="minorHAnsi"/>
                <w:lang w:val="ro-RO"/>
              </w:rPr>
            </w:pPr>
          </w:p>
        </w:tc>
        <w:tc>
          <w:tcPr>
            <w:tcW w:w="3850" w:type="dxa"/>
            <w:tcPrChange w:id="343" w:author="spla" w:date="2026-02-03T15:27:00Z" w16du:dateUtc="2026-02-03T13:27:00Z">
              <w:tcPr>
                <w:tcW w:w="3850" w:type="dxa"/>
              </w:tcPr>
            </w:tcPrChange>
          </w:tcPr>
          <w:p w14:paraId="75FB7AAD" w14:textId="77777777" w:rsidR="006408D0" w:rsidRPr="003D0F0A" w:rsidRDefault="006408D0" w:rsidP="003D0F0A">
            <w:pPr>
              <w:rPr>
                <w:rFonts w:cstheme="minorHAnsi"/>
                <w:lang w:val="ro-RO"/>
              </w:rPr>
            </w:pPr>
            <w:r w:rsidRPr="003D0F0A">
              <w:rPr>
                <w:rFonts w:cstheme="minorHAnsi"/>
                <w:lang w:val="ro-RO"/>
              </w:rPr>
              <w:t>Proiectul a parcurs toate etapele necesare în vederea conformării cu directivele europene de mediu relevante, după caz</w:t>
            </w:r>
          </w:p>
          <w:p w14:paraId="4AEF656A" w14:textId="77777777" w:rsidR="006408D0" w:rsidRDefault="006408D0" w:rsidP="008A174A">
            <w:pPr>
              <w:jc w:val="both"/>
              <w:rPr>
                <w:rFonts w:cstheme="minorHAnsi"/>
                <w:lang w:val="ro-RO"/>
              </w:rPr>
            </w:pPr>
          </w:p>
        </w:tc>
        <w:tc>
          <w:tcPr>
            <w:tcW w:w="1958" w:type="dxa"/>
            <w:tcPrChange w:id="344" w:author="spla" w:date="2026-02-03T15:27:00Z" w16du:dateUtc="2026-02-03T13:27:00Z">
              <w:tcPr>
                <w:tcW w:w="1260" w:type="dxa"/>
              </w:tcPr>
            </w:tcPrChange>
          </w:tcPr>
          <w:p w14:paraId="5D126D1F" w14:textId="4AEAD462" w:rsidR="006408D0" w:rsidRDefault="006408D0" w:rsidP="008A174A">
            <w:pPr>
              <w:jc w:val="both"/>
              <w:rPr>
                <w:rFonts w:cstheme="minorHAnsi"/>
                <w:lang w:val="ro-RO"/>
              </w:rPr>
            </w:pPr>
            <w:del w:id="345" w:author="spla" w:date="2026-02-03T15:20:00Z" w16du:dateUtc="2026-02-03T13:20:00Z">
              <w:r w:rsidDel="006408D0">
                <w:rPr>
                  <w:rFonts w:cstheme="minorHAnsi"/>
                  <w:lang w:val="ro-RO"/>
                </w:rPr>
                <w:delText>3</w:delText>
              </w:r>
            </w:del>
          </w:p>
        </w:tc>
        <w:tc>
          <w:tcPr>
            <w:tcW w:w="7667" w:type="dxa"/>
            <w:gridSpan w:val="2"/>
            <w:tcPrChange w:id="346" w:author="spla" w:date="2026-02-03T15:27:00Z" w16du:dateUtc="2026-02-03T13:27:00Z">
              <w:tcPr>
                <w:tcW w:w="8365" w:type="dxa"/>
                <w:gridSpan w:val="3"/>
              </w:tcPr>
            </w:tcPrChange>
          </w:tcPr>
          <w:p w14:paraId="6102822E" w14:textId="77777777" w:rsidR="006408D0" w:rsidRPr="00FF73FA" w:rsidRDefault="006408D0" w:rsidP="008A174A">
            <w:pPr>
              <w:jc w:val="both"/>
              <w:rPr>
                <w:rFonts w:cstheme="minorHAnsi"/>
                <w:lang w:val="ro-RO"/>
              </w:rPr>
            </w:pPr>
            <w:r w:rsidRPr="003D0F0A">
              <w:rPr>
                <w:rFonts w:cstheme="minorHAnsi"/>
                <w:lang w:val="ro-RO"/>
              </w:rPr>
              <w:t>În cazul în care autoritatea competentă pentru protecția mediului decide că nu este necesară derularea procedurii de evaluare a impactului asupra mediului, în locul actului de reglementare EIM se va depune la cererea de finanțare Clasarea notificării.</w:t>
            </w:r>
          </w:p>
          <w:p w14:paraId="42D8C6E6" w14:textId="30CA6E9E" w:rsidR="006408D0" w:rsidRPr="00724DC8" w:rsidRDefault="006408D0" w:rsidP="003D0F0A">
            <w:pPr>
              <w:jc w:val="both"/>
              <w:rPr>
                <w:rFonts w:cstheme="minorHAnsi"/>
                <w:lang w:val="ro-RO"/>
              </w:rPr>
            </w:pPr>
            <w:r w:rsidRPr="00724DC8">
              <w:rPr>
                <w:rFonts w:cstheme="minorHAnsi"/>
                <w:lang w:val="ro-RO"/>
              </w:rPr>
              <w:t>Se probează cu:</w:t>
            </w:r>
          </w:p>
          <w:p w14:paraId="2C46B8B6" w14:textId="3C8F247C" w:rsidR="006408D0" w:rsidRPr="007408F5" w:rsidRDefault="006408D0" w:rsidP="003D0F0A">
            <w:pPr>
              <w:jc w:val="both"/>
              <w:rPr>
                <w:rFonts w:cstheme="minorHAnsi"/>
                <w:highlight w:val="cyan"/>
                <w:lang w:val="ro-RO"/>
              </w:rPr>
            </w:pPr>
            <w:r w:rsidRPr="00724DC8">
              <w:rPr>
                <w:rFonts w:cstheme="minorHAnsi"/>
                <w:lang w:val="ro-RO"/>
              </w:rPr>
              <w:t>- Actul de reglementare privind evaluarea impactului asupra mediului</w:t>
            </w:r>
            <w:r>
              <w:rPr>
                <w:rFonts w:cstheme="minorHAnsi"/>
                <w:lang w:val="ro-RO"/>
              </w:rPr>
              <w:t xml:space="preserve"> aferent investițiilor</w:t>
            </w:r>
            <w:r w:rsidRPr="00724DC8">
              <w:rPr>
                <w:rFonts w:cstheme="minorHAnsi"/>
                <w:lang w:val="ro-RO"/>
              </w:rPr>
              <w:t>, în conformitate cu legislaţia naţională  și cu reglementările comunitare aplicabile</w:t>
            </w:r>
          </w:p>
        </w:tc>
      </w:tr>
      <w:tr w:rsidR="006408D0" w14:paraId="27B2322E" w14:textId="77777777" w:rsidTr="00E04329">
        <w:tc>
          <w:tcPr>
            <w:tcW w:w="14030" w:type="dxa"/>
            <w:gridSpan w:val="5"/>
            <w:shd w:val="clear" w:color="auto" w:fill="FBE4D5" w:themeFill="accent2" w:themeFillTint="33"/>
          </w:tcPr>
          <w:p w14:paraId="663DDA09" w14:textId="77777777" w:rsidR="006408D0" w:rsidRDefault="006408D0" w:rsidP="008A174A">
            <w:pPr>
              <w:jc w:val="both"/>
              <w:rPr>
                <w:rFonts w:cstheme="minorHAnsi"/>
                <w:color w:val="2E74B5" w:themeColor="accent1" w:themeShade="BF"/>
                <w:lang w:val="ro-RO"/>
              </w:rPr>
            </w:pPr>
            <w:bookmarkStart w:id="347" w:name="_Hlk206074839"/>
            <w:r>
              <w:rPr>
                <w:rFonts w:cstheme="minorHAnsi"/>
                <w:color w:val="2E74B5" w:themeColor="accent1" w:themeShade="BF"/>
                <w:lang w:val="ro-RO"/>
              </w:rPr>
              <w:t xml:space="preserve">3. </w:t>
            </w:r>
            <w:r w:rsidRPr="003D0F0A">
              <w:rPr>
                <w:rFonts w:cstheme="minorHAnsi"/>
                <w:color w:val="2E74B5" w:themeColor="accent1" w:themeShade="BF"/>
                <w:lang w:val="ro-RO"/>
              </w:rPr>
              <w:t xml:space="preserve">Complementaritate și concentrare strategică </w:t>
            </w:r>
          </w:p>
          <w:p w14:paraId="169A2AB3" w14:textId="3DC5BF04" w:rsidR="006408D0" w:rsidDel="006408D0" w:rsidRDefault="006408D0" w:rsidP="008A174A">
            <w:pPr>
              <w:jc w:val="both"/>
              <w:rPr>
                <w:del w:id="348" w:author="spla" w:date="2026-02-03T15:20:00Z" w16du:dateUtc="2026-02-03T13:20:00Z"/>
                <w:rFonts w:cstheme="minorHAnsi"/>
                <w:color w:val="2E74B5" w:themeColor="accent1" w:themeShade="BF"/>
                <w:lang w:val="ro-RO"/>
              </w:rPr>
            </w:pPr>
            <w:del w:id="349" w:author="spla" w:date="2026-02-03T15:20:00Z" w16du:dateUtc="2026-02-03T13:20:00Z">
              <w:r w:rsidDel="006408D0">
                <w:rPr>
                  <w:rFonts w:cstheme="minorHAnsi"/>
                  <w:color w:val="2E74B5" w:themeColor="accent1" w:themeShade="BF"/>
                  <w:lang w:val="ro-RO"/>
                </w:rPr>
                <w:delText xml:space="preserve"> Maxim </w:delText>
              </w:r>
            </w:del>
          </w:p>
          <w:p w14:paraId="161E6916" w14:textId="3364D17F" w:rsidR="006408D0" w:rsidRPr="007408F5" w:rsidRDefault="006408D0" w:rsidP="008A174A">
            <w:pPr>
              <w:jc w:val="both"/>
              <w:rPr>
                <w:rFonts w:cstheme="minorHAnsi"/>
                <w:color w:val="2E74B5" w:themeColor="accent1" w:themeShade="BF"/>
                <w:highlight w:val="cyan"/>
                <w:lang w:val="ro-RO"/>
              </w:rPr>
            </w:pPr>
            <w:del w:id="350" w:author="spla" w:date="2026-02-03T15:20:00Z" w16du:dateUtc="2026-02-03T13:20:00Z">
              <w:r w:rsidDel="006408D0">
                <w:rPr>
                  <w:rFonts w:cstheme="minorHAnsi"/>
                  <w:color w:val="2E74B5" w:themeColor="accent1" w:themeShade="BF"/>
                  <w:lang w:val="ro-RO"/>
                </w:rPr>
                <w:delText xml:space="preserve">     10</w:delText>
              </w:r>
              <w:r w:rsidDel="006408D0">
                <w:delText xml:space="preserve"> </w:delText>
              </w:r>
              <w:r w:rsidRPr="00F6560F" w:rsidDel="006408D0">
                <w:rPr>
                  <w:rFonts w:cstheme="minorHAnsi"/>
                  <w:color w:val="2E74B5" w:themeColor="accent1" w:themeShade="BF"/>
                  <w:lang w:val="ro-RO"/>
                </w:rPr>
                <w:delText>puncte (punctaj cumulativ)</w:delText>
              </w:r>
            </w:del>
          </w:p>
        </w:tc>
      </w:tr>
      <w:bookmarkEnd w:id="347"/>
      <w:tr w:rsidR="006408D0" w14:paraId="24277CBB" w14:textId="77777777" w:rsidTr="00287910">
        <w:tc>
          <w:tcPr>
            <w:tcW w:w="555" w:type="dxa"/>
            <w:tcPrChange w:id="351" w:author="spla" w:date="2026-02-03T15:27:00Z" w16du:dateUtc="2026-02-03T13:27:00Z">
              <w:tcPr>
                <w:tcW w:w="555" w:type="dxa"/>
              </w:tcPr>
            </w:tcPrChange>
          </w:tcPr>
          <w:p w14:paraId="7895A435" w14:textId="77777777" w:rsidR="006408D0" w:rsidRDefault="006408D0" w:rsidP="008A174A">
            <w:pPr>
              <w:jc w:val="both"/>
              <w:rPr>
                <w:rFonts w:cstheme="minorHAnsi"/>
                <w:lang w:val="ro-RO"/>
              </w:rPr>
            </w:pPr>
          </w:p>
        </w:tc>
        <w:tc>
          <w:tcPr>
            <w:tcW w:w="3850" w:type="dxa"/>
            <w:tcPrChange w:id="352" w:author="spla" w:date="2026-02-03T15:27:00Z" w16du:dateUtc="2026-02-03T13:27:00Z">
              <w:tcPr>
                <w:tcW w:w="3850" w:type="dxa"/>
              </w:tcPr>
            </w:tcPrChange>
          </w:tcPr>
          <w:p w14:paraId="097140E9" w14:textId="77777777" w:rsidR="006408D0" w:rsidRDefault="006408D0" w:rsidP="008A174A">
            <w:pPr>
              <w:jc w:val="both"/>
              <w:rPr>
                <w:rFonts w:cstheme="minorHAnsi"/>
                <w:lang w:val="ro-RO"/>
              </w:rPr>
            </w:pPr>
            <w:r w:rsidRPr="00AA30EE">
              <w:rPr>
                <w:rFonts w:cstheme="minorHAnsi"/>
                <w:lang w:val="ro-RO"/>
              </w:rPr>
              <w:t>Corelarea investițiilor proiectului cu prevederile strategice de la nivel european/naţional/regional/local</w:t>
            </w:r>
          </w:p>
          <w:p w14:paraId="0CD652B2" w14:textId="77777777" w:rsidR="006408D0" w:rsidRDefault="006408D0" w:rsidP="008A174A">
            <w:pPr>
              <w:jc w:val="both"/>
              <w:rPr>
                <w:rFonts w:cstheme="minorHAnsi"/>
                <w:lang w:val="ro-RO"/>
              </w:rPr>
            </w:pPr>
          </w:p>
          <w:p w14:paraId="7E47CF10" w14:textId="77777777" w:rsidR="006408D0" w:rsidRDefault="006408D0" w:rsidP="0089051B">
            <w:pPr>
              <w:pStyle w:val="ListParagraph"/>
              <w:numPr>
                <w:ilvl w:val="0"/>
                <w:numId w:val="2"/>
              </w:numPr>
              <w:ind w:left="225" w:hanging="225"/>
              <w:jc w:val="both"/>
              <w:rPr>
                <w:rFonts w:cstheme="minorHAnsi"/>
                <w:lang w:val="ro-RO"/>
              </w:rPr>
            </w:pPr>
            <w:r w:rsidRPr="00BB4F3B">
              <w:rPr>
                <w:rFonts w:cstheme="minorHAnsi"/>
                <w:lang w:val="ro-RO"/>
              </w:rPr>
              <w:t xml:space="preserve">Strategia naţională pentru locuri de muncă verzi 2018 - 2025, </w:t>
            </w:r>
          </w:p>
          <w:p w14:paraId="141CECE8" w14:textId="77777777" w:rsidR="006408D0" w:rsidRDefault="006408D0" w:rsidP="0089051B">
            <w:pPr>
              <w:pStyle w:val="ListParagraph"/>
              <w:ind w:left="1125"/>
              <w:jc w:val="both"/>
              <w:rPr>
                <w:rFonts w:cstheme="minorHAnsi"/>
                <w:lang w:val="ro-RO"/>
              </w:rPr>
            </w:pPr>
          </w:p>
          <w:p w14:paraId="380BE5E5" w14:textId="2C54BF83" w:rsidR="006408D0" w:rsidRDefault="006408D0" w:rsidP="0089051B">
            <w:pPr>
              <w:pStyle w:val="ListParagraph"/>
              <w:numPr>
                <w:ilvl w:val="0"/>
                <w:numId w:val="2"/>
              </w:numPr>
              <w:ind w:left="225" w:hanging="225"/>
              <w:jc w:val="both"/>
              <w:rPr>
                <w:rFonts w:cstheme="minorHAnsi"/>
                <w:lang w:val="ro-RO"/>
              </w:rPr>
            </w:pPr>
            <w:r w:rsidRPr="00BB4F3B">
              <w:rPr>
                <w:rFonts w:cstheme="minorHAnsi"/>
                <w:lang w:val="ro-RO"/>
              </w:rPr>
              <w:t xml:space="preserve">Strategia de dezvoltare regională </w:t>
            </w:r>
          </w:p>
          <w:p w14:paraId="2CDDC09F" w14:textId="77777777" w:rsidR="006408D0" w:rsidRDefault="006408D0" w:rsidP="0089051B">
            <w:pPr>
              <w:pStyle w:val="ListParagraph"/>
              <w:ind w:left="1125"/>
              <w:jc w:val="both"/>
              <w:rPr>
                <w:rFonts w:cstheme="minorHAnsi"/>
                <w:lang w:val="ro-RO"/>
              </w:rPr>
            </w:pPr>
          </w:p>
          <w:p w14:paraId="1FC985AF" w14:textId="26899F34" w:rsidR="006408D0" w:rsidRPr="00BB4F3B" w:rsidRDefault="006408D0" w:rsidP="0089051B">
            <w:pPr>
              <w:pStyle w:val="ListParagraph"/>
              <w:numPr>
                <w:ilvl w:val="0"/>
                <w:numId w:val="2"/>
              </w:numPr>
              <w:ind w:left="225"/>
              <w:jc w:val="both"/>
              <w:rPr>
                <w:rFonts w:cstheme="minorHAnsi"/>
                <w:lang w:val="ro-RO"/>
              </w:rPr>
            </w:pPr>
            <w:r w:rsidRPr="00BB4F3B">
              <w:rPr>
                <w:rFonts w:cstheme="minorHAnsi"/>
                <w:lang w:val="ro-RO"/>
              </w:rPr>
              <w:t>Strategia</w:t>
            </w:r>
            <w:r>
              <w:rPr>
                <w:rFonts w:cstheme="minorHAnsi"/>
                <w:lang w:val="ro-RO"/>
              </w:rPr>
              <w:t xml:space="preserve"> </w:t>
            </w:r>
            <w:r w:rsidRPr="00BB4F3B">
              <w:rPr>
                <w:rFonts w:cstheme="minorHAnsi"/>
                <w:lang w:val="ro-RO"/>
              </w:rPr>
              <w:t>Națională pentru Dezvoltare Durabilă a României 2030</w:t>
            </w:r>
          </w:p>
        </w:tc>
        <w:tc>
          <w:tcPr>
            <w:tcW w:w="1958" w:type="dxa"/>
            <w:tcPrChange w:id="353" w:author="spla" w:date="2026-02-03T15:27:00Z" w16du:dateUtc="2026-02-03T13:27:00Z">
              <w:tcPr>
                <w:tcW w:w="1260" w:type="dxa"/>
              </w:tcPr>
            </w:tcPrChange>
          </w:tcPr>
          <w:p w14:paraId="6FA9BD94" w14:textId="77777777" w:rsidR="006408D0" w:rsidRDefault="006408D0" w:rsidP="008A174A">
            <w:pPr>
              <w:jc w:val="both"/>
              <w:rPr>
                <w:rFonts w:cstheme="minorHAnsi"/>
                <w:lang w:val="ro-RO"/>
              </w:rPr>
            </w:pPr>
          </w:p>
          <w:p w14:paraId="0B84D3B4" w14:textId="77777777" w:rsidR="006408D0" w:rsidRDefault="006408D0" w:rsidP="008A174A">
            <w:pPr>
              <w:jc w:val="both"/>
              <w:rPr>
                <w:rFonts w:cstheme="minorHAnsi"/>
                <w:lang w:val="ro-RO"/>
              </w:rPr>
            </w:pPr>
          </w:p>
          <w:p w14:paraId="7366D1DB" w14:textId="77777777" w:rsidR="006408D0" w:rsidRDefault="006408D0" w:rsidP="008A174A">
            <w:pPr>
              <w:jc w:val="both"/>
              <w:rPr>
                <w:rFonts w:cstheme="minorHAnsi"/>
                <w:lang w:val="ro-RO"/>
              </w:rPr>
            </w:pPr>
          </w:p>
          <w:p w14:paraId="1AFC96D2" w14:textId="77777777" w:rsidR="006408D0" w:rsidRDefault="006408D0" w:rsidP="008A174A">
            <w:pPr>
              <w:jc w:val="both"/>
              <w:rPr>
                <w:rFonts w:cstheme="minorHAnsi"/>
                <w:lang w:val="ro-RO"/>
              </w:rPr>
            </w:pPr>
          </w:p>
          <w:p w14:paraId="18173149" w14:textId="77777777" w:rsidR="006408D0" w:rsidRDefault="006408D0" w:rsidP="008A174A">
            <w:pPr>
              <w:jc w:val="both"/>
              <w:rPr>
                <w:rFonts w:cstheme="minorHAnsi"/>
                <w:lang w:val="ro-RO"/>
              </w:rPr>
            </w:pPr>
          </w:p>
          <w:p w14:paraId="2C5787EE" w14:textId="3CB34BD4" w:rsidR="006408D0" w:rsidDel="006408D0" w:rsidRDefault="006408D0" w:rsidP="008A174A">
            <w:pPr>
              <w:jc w:val="both"/>
              <w:rPr>
                <w:del w:id="354" w:author="spla" w:date="2026-02-03T15:21:00Z" w16du:dateUtc="2026-02-03T13:21:00Z"/>
                <w:rFonts w:cstheme="minorHAnsi"/>
                <w:lang w:val="ro-RO"/>
              </w:rPr>
            </w:pPr>
            <w:del w:id="355" w:author="spla" w:date="2026-02-03T15:21:00Z" w16du:dateUtc="2026-02-03T13:21:00Z">
              <w:r w:rsidDel="006408D0">
                <w:rPr>
                  <w:rFonts w:cstheme="minorHAnsi"/>
                  <w:lang w:val="ro-RO"/>
                </w:rPr>
                <w:delText>3</w:delText>
              </w:r>
            </w:del>
          </w:p>
          <w:p w14:paraId="631E6713" w14:textId="4570CE58" w:rsidR="006408D0" w:rsidDel="006408D0" w:rsidRDefault="006408D0" w:rsidP="008A174A">
            <w:pPr>
              <w:jc w:val="both"/>
              <w:rPr>
                <w:del w:id="356" w:author="spla" w:date="2026-02-03T15:21:00Z" w16du:dateUtc="2026-02-03T13:21:00Z"/>
                <w:rFonts w:cstheme="minorHAnsi"/>
                <w:lang w:val="ro-RO"/>
              </w:rPr>
            </w:pPr>
          </w:p>
          <w:p w14:paraId="3B034589" w14:textId="13A8E701" w:rsidR="006408D0" w:rsidDel="006408D0" w:rsidRDefault="006408D0" w:rsidP="008A174A">
            <w:pPr>
              <w:jc w:val="both"/>
              <w:rPr>
                <w:del w:id="357" w:author="spla" w:date="2026-02-03T15:21:00Z" w16du:dateUtc="2026-02-03T13:21:00Z"/>
                <w:rFonts w:cstheme="minorHAnsi"/>
                <w:lang w:val="ro-RO"/>
              </w:rPr>
            </w:pPr>
          </w:p>
          <w:p w14:paraId="24A85422" w14:textId="5380CEE7" w:rsidR="006408D0" w:rsidDel="006408D0" w:rsidRDefault="006408D0" w:rsidP="008A174A">
            <w:pPr>
              <w:jc w:val="both"/>
              <w:rPr>
                <w:del w:id="358" w:author="spla" w:date="2026-02-03T15:21:00Z" w16du:dateUtc="2026-02-03T13:21:00Z"/>
                <w:rFonts w:cstheme="minorHAnsi"/>
                <w:lang w:val="ro-RO"/>
              </w:rPr>
            </w:pPr>
            <w:del w:id="359" w:author="spla" w:date="2026-02-03T15:21:00Z" w16du:dateUtc="2026-02-03T13:21:00Z">
              <w:r w:rsidDel="006408D0">
                <w:rPr>
                  <w:rFonts w:cstheme="minorHAnsi"/>
                  <w:lang w:val="ro-RO"/>
                </w:rPr>
                <w:delText>4</w:delText>
              </w:r>
            </w:del>
          </w:p>
          <w:p w14:paraId="1DED1C9F" w14:textId="0F8E661D" w:rsidR="006408D0" w:rsidDel="006408D0" w:rsidRDefault="006408D0" w:rsidP="008A174A">
            <w:pPr>
              <w:jc w:val="both"/>
              <w:rPr>
                <w:del w:id="360" w:author="spla" w:date="2026-02-03T15:21:00Z" w16du:dateUtc="2026-02-03T13:21:00Z"/>
                <w:rFonts w:cstheme="minorHAnsi"/>
                <w:lang w:val="ro-RO"/>
              </w:rPr>
            </w:pPr>
          </w:p>
          <w:p w14:paraId="5FFF046F" w14:textId="64F0131E" w:rsidR="006408D0" w:rsidDel="006408D0" w:rsidRDefault="006408D0" w:rsidP="008A174A">
            <w:pPr>
              <w:jc w:val="both"/>
              <w:rPr>
                <w:del w:id="361" w:author="spla" w:date="2026-02-03T15:21:00Z" w16du:dateUtc="2026-02-03T13:21:00Z"/>
                <w:rFonts w:cstheme="minorHAnsi"/>
                <w:lang w:val="ro-RO"/>
              </w:rPr>
            </w:pPr>
          </w:p>
          <w:p w14:paraId="111A4AF1" w14:textId="691A42A8" w:rsidR="006408D0" w:rsidRDefault="006408D0" w:rsidP="008A174A">
            <w:pPr>
              <w:jc w:val="both"/>
              <w:rPr>
                <w:rFonts w:cstheme="minorHAnsi"/>
                <w:lang w:val="ro-RO"/>
              </w:rPr>
            </w:pPr>
            <w:del w:id="362" w:author="spla" w:date="2026-02-03T15:21:00Z" w16du:dateUtc="2026-02-03T13:21:00Z">
              <w:r w:rsidDel="006408D0">
                <w:rPr>
                  <w:rFonts w:cstheme="minorHAnsi"/>
                  <w:lang w:val="ro-RO"/>
                </w:rPr>
                <w:delText>3</w:delText>
              </w:r>
            </w:del>
          </w:p>
        </w:tc>
        <w:tc>
          <w:tcPr>
            <w:tcW w:w="7667" w:type="dxa"/>
            <w:gridSpan w:val="2"/>
            <w:tcPrChange w:id="363" w:author="spla" w:date="2026-02-03T15:27:00Z" w16du:dateUtc="2026-02-03T13:27:00Z">
              <w:tcPr>
                <w:tcW w:w="8365" w:type="dxa"/>
                <w:gridSpan w:val="3"/>
              </w:tcPr>
            </w:tcPrChange>
          </w:tcPr>
          <w:p w14:paraId="1C4F4D72" w14:textId="77777777" w:rsidR="006408D0" w:rsidRDefault="006408D0" w:rsidP="0089051B">
            <w:pPr>
              <w:pStyle w:val="ListParagraph"/>
              <w:ind w:left="59"/>
              <w:jc w:val="both"/>
              <w:rPr>
                <w:ins w:id="364" w:author="spla" w:date="2026-02-03T15:21:00Z" w16du:dateUtc="2026-02-03T13:21:00Z"/>
                <w:rFonts w:cstheme="minorHAnsi"/>
                <w:lang w:val="ro-RO"/>
              </w:rPr>
            </w:pPr>
          </w:p>
          <w:p w14:paraId="3BFEA3A5" w14:textId="77777777" w:rsidR="006408D0" w:rsidRDefault="006408D0" w:rsidP="0089051B">
            <w:pPr>
              <w:pStyle w:val="ListParagraph"/>
              <w:ind w:left="59"/>
              <w:jc w:val="both"/>
              <w:rPr>
                <w:ins w:id="365" w:author="spla" w:date="2026-02-03T15:21:00Z" w16du:dateUtc="2026-02-03T13:21:00Z"/>
                <w:rFonts w:cstheme="minorHAnsi"/>
                <w:lang w:val="ro-RO"/>
              </w:rPr>
            </w:pPr>
            <w:ins w:id="366" w:author="spla" w:date="2026-02-03T15:21:00Z" w16du:dateUtc="2026-02-03T13:21:00Z">
              <w:r>
                <w:rPr>
                  <w:rFonts w:cstheme="minorHAnsi"/>
                  <w:lang w:val="ro-RO"/>
                </w:rPr>
                <w:t xml:space="preserve">Se verifică </w:t>
              </w:r>
            </w:ins>
          </w:p>
          <w:p w14:paraId="1E6EEBB7" w14:textId="11CE8CDD" w:rsidR="006408D0" w:rsidRDefault="006408D0" w:rsidP="0089051B">
            <w:pPr>
              <w:pStyle w:val="ListParagraph"/>
              <w:ind w:left="59"/>
              <w:jc w:val="both"/>
              <w:rPr>
                <w:rFonts w:cstheme="minorHAnsi"/>
                <w:lang w:val="ro-RO"/>
              </w:rPr>
            </w:pPr>
            <w:r>
              <w:rPr>
                <w:rFonts w:cstheme="minorHAnsi"/>
                <w:lang w:val="ro-RO"/>
              </w:rPr>
              <w:t xml:space="preserve">- </w:t>
            </w:r>
            <w:r w:rsidRPr="00AA30EE">
              <w:rPr>
                <w:rFonts w:cstheme="minorHAnsi"/>
                <w:lang w:val="ro-RO"/>
              </w:rPr>
              <w:t>se justifica corelarea acestuia cu Strategia de Dezvoltare Durabilă a României 2030. Astfel, proiectului contribuie la cel puțin 2 dintre următoarele obiective ale SDDR 2030: 1. FĂRĂ SĂRĂCIE (Măsuri adoptate în domeniul serviciilor şi transferurilor sociale); 4. EDUCAȚIE DE CALITATE (Rata de părăsire timpurie și rata de abandon școlar; Educația pe tot parcursul vieții; Educația pentru Dezvoltare Durabilă); 8. MUNCĂ DECENTĂ ȘI CREȘTERE ECONOMICĂ (Ocuparea forței de muncă); respectiv 10. INEGALITĂȚI REDUSE (Inegalitățile între rural și urban)</w:t>
            </w:r>
            <w:r>
              <w:rPr>
                <w:rFonts w:cstheme="minorHAnsi"/>
                <w:lang w:val="ro-RO"/>
              </w:rPr>
              <w:t>,</w:t>
            </w:r>
          </w:p>
          <w:p w14:paraId="0E0ACB1D" w14:textId="77777777" w:rsidR="006408D0" w:rsidRPr="00AA30EE" w:rsidRDefault="006408D0" w:rsidP="0089051B">
            <w:pPr>
              <w:pStyle w:val="ListParagraph"/>
              <w:numPr>
                <w:ilvl w:val="0"/>
                <w:numId w:val="2"/>
              </w:numPr>
              <w:ind w:left="59" w:hanging="59"/>
              <w:jc w:val="both"/>
              <w:rPr>
                <w:rFonts w:cstheme="minorHAnsi"/>
                <w:lang w:val="ro-RO"/>
              </w:rPr>
            </w:pPr>
            <w:r w:rsidRPr="00AA30EE">
              <w:rPr>
                <w:rFonts w:cstheme="minorHAnsi"/>
                <w:lang w:val="ro-RO"/>
              </w:rPr>
              <w:t>Măsurile/activităţile proiectului își găsesc justificarea în cadrul PMUD</w:t>
            </w:r>
            <w:r w:rsidRPr="00BB0FAA">
              <w:rPr>
                <w:rFonts w:cstheme="minorHAnsi"/>
                <w:lang w:val="ro-RO"/>
              </w:rPr>
              <w:t>/SIDU</w:t>
            </w:r>
            <w:r w:rsidRPr="00AA30EE">
              <w:rPr>
                <w:rFonts w:cstheme="minorHAnsi"/>
                <w:lang w:val="ro-RO"/>
              </w:rPr>
              <w:t xml:space="preserve"> al municipiului/orașului</w:t>
            </w:r>
          </w:p>
          <w:p w14:paraId="3EA2F550" w14:textId="20559390" w:rsidR="006408D0" w:rsidRPr="00724DC8" w:rsidRDefault="006408D0" w:rsidP="00AA30EE">
            <w:pPr>
              <w:jc w:val="both"/>
              <w:rPr>
                <w:rFonts w:cstheme="minorHAnsi"/>
                <w:lang w:val="ro-RO"/>
              </w:rPr>
            </w:pPr>
            <w:r w:rsidRPr="00724DC8">
              <w:rPr>
                <w:rFonts w:cstheme="minorHAnsi"/>
                <w:lang w:val="ro-RO"/>
              </w:rPr>
              <w:t>Se probează prin informații din:</w:t>
            </w:r>
          </w:p>
          <w:p w14:paraId="0CA9D4AF" w14:textId="77777777" w:rsidR="006408D0" w:rsidRPr="00724DC8" w:rsidRDefault="006408D0" w:rsidP="00AA30EE">
            <w:pPr>
              <w:jc w:val="both"/>
              <w:rPr>
                <w:rFonts w:cstheme="minorHAnsi"/>
                <w:lang w:val="ro-RO"/>
              </w:rPr>
            </w:pPr>
            <w:r w:rsidRPr="00724DC8">
              <w:rPr>
                <w:rFonts w:cstheme="minorHAnsi"/>
                <w:lang w:val="ro-RO"/>
              </w:rPr>
              <w:t>- Declarația unică,</w:t>
            </w:r>
          </w:p>
          <w:p w14:paraId="630D4D6E" w14:textId="77777777" w:rsidR="006408D0" w:rsidRDefault="006408D0" w:rsidP="00AA30EE">
            <w:pPr>
              <w:jc w:val="both"/>
              <w:rPr>
                <w:ins w:id="367" w:author="spla" w:date="2026-02-03T15:22:00Z" w16du:dateUtc="2026-02-03T13:22:00Z"/>
                <w:rFonts w:cstheme="minorHAnsi"/>
                <w:lang w:val="ro-RO"/>
              </w:rPr>
            </w:pPr>
            <w:r w:rsidRPr="00724DC8">
              <w:rPr>
                <w:rFonts w:cstheme="minorHAnsi"/>
                <w:lang w:val="ro-RO"/>
              </w:rPr>
              <w:t>- secțiunile Solicitant - Asistență acordată anterior și Justificare/context/relevanță/oportunitate și contribuția la obiectivul specific din Cererea de Finanțare.</w:t>
            </w:r>
          </w:p>
          <w:p w14:paraId="47410346" w14:textId="46B0EC49" w:rsidR="006408D0" w:rsidRPr="007408F5" w:rsidRDefault="006408D0" w:rsidP="00AA30EE">
            <w:pPr>
              <w:jc w:val="both"/>
              <w:rPr>
                <w:rFonts w:cstheme="minorHAnsi"/>
                <w:highlight w:val="cyan"/>
                <w:lang w:val="ro-RO"/>
              </w:rPr>
            </w:pPr>
            <w:ins w:id="368" w:author="spla" w:date="2026-02-03T15:22:00Z" w16du:dateUtc="2026-02-03T13:22:00Z">
              <w:r w:rsidRPr="006408D0">
                <w:rPr>
                  <w:rFonts w:cstheme="minorHAnsi"/>
                  <w:lang w:val="ro-RO"/>
                  <w:rPrChange w:id="369" w:author="spla" w:date="2026-02-03T15:22:00Z" w16du:dateUtc="2026-02-03T13:22:00Z">
                    <w:rPr>
                      <w:rFonts w:cstheme="minorHAnsi"/>
                      <w:highlight w:val="cyan"/>
                      <w:lang w:val="ro-RO"/>
                    </w:rPr>
                  </w:rPrChange>
                </w:rPr>
                <w:t>- extras PMUD/SIDU/Strategie Județeană</w:t>
              </w:r>
            </w:ins>
          </w:p>
        </w:tc>
      </w:tr>
      <w:tr w:rsidR="006408D0" w14:paraId="4F3C9092" w14:textId="77777777" w:rsidTr="00314BB1">
        <w:tc>
          <w:tcPr>
            <w:tcW w:w="14030" w:type="dxa"/>
            <w:gridSpan w:val="5"/>
            <w:shd w:val="clear" w:color="auto" w:fill="FBE4D5" w:themeFill="accent2" w:themeFillTint="33"/>
          </w:tcPr>
          <w:p w14:paraId="2038A8E0" w14:textId="77777777" w:rsidR="006408D0" w:rsidRDefault="006408D0" w:rsidP="008A174A">
            <w:pPr>
              <w:jc w:val="both"/>
              <w:rPr>
                <w:rFonts w:cstheme="minorHAnsi"/>
                <w:color w:val="2E74B5" w:themeColor="accent1" w:themeShade="BF"/>
                <w:lang w:val="ro-RO"/>
              </w:rPr>
            </w:pPr>
            <w:r>
              <w:rPr>
                <w:rFonts w:cstheme="minorHAnsi"/>
                <w:color w:val="2E74B5" w:themeColor="accent1" w:themeShade="BF"/>
                <w:lang w:val="ro-RO"/>
              </w:rPr>
              <w:t>4.</w:t>
            </w:r>
            <w:r w:rsidRPr="00AA30EE">
              <w:rPr>
                <w:rFonts w:cstheme="minorHAnsi"/>
                <w:color w:val="2E74B5" w:themeColor="accent1" w:themeShade="BF"/>
                <w:lang w:val="ro-RO"/>
              </w:rPr>
              <w:t>Sustenabilitatea proiectului</w:t>
            </w:r>
          </w:p>
          <w:p w14:paraId="2BDE8976" w14:textId="6FE0DAD9" w:rsidR="006408D0" w:rsidDel="006408D0" w:rsidRDefault="006408D0" w:rsidP="008A174A">
            <w:pPr>
              <w:jc w:val="both"/>
              <w:rPr>
                <w:del w:id="370" w:author="spla" w:date="2026-02-03T15:22:00Z" w16du:dateUtc="2026-02-03T13:22:00Z"/>
                <w:rFonts w:cstheme="minorHAnsi"/>
                <w:color w:val="2E74B5" w:themeColor="accent1" w:themeShade="BF"/>
                <w:lang w:val="ro-RO"/>
              </w:rPr>
            </w:pPr>
            <w:del w:id="371" w:author="spla" w:date="2026-02-03T15:22:00Z" w16du:dateUtc="2026-02-03T13:22:00Z">
              <w:r w:rsidDel="006408D0">
                <w:rPr>
                  <w:rFonts w:cstheme="minorHAnsi"/>
                  <w:color w:val="2E74B5" w:themeColor="accent1" w:themeShade="BF"/>
                  <w:lang w:val="ro-RO"/>
                </w:rPr>
                <w:delText xml:space="preserve"> Maxim </w:delText>
              </w:r>
            </w:del>
          </w:p>
          <w:p w14:paraId="1FA9C6CE" w14:textId="134C4432" w:rsidR="006408D0" w:rsidRPr="007408F5" w:rsidRDefault="006408D0" w:rsidP="008A174A">
            <w:pPr>
              <w:jc w:val="both"/>
              <w:rPr>
                <w:rFonts w:cstheme="minorHAnsi"/>
                <w:color w:val="2E74B5" w:themeColor="accent1" w:themeShade="BF"/>
                <w:highlight w:val="cyan"/>
                <w:lang w:val="ro-RO"/>
              </w:rPr>
            </w:pPr>
            <w:del w:id="372" w:author="spla" w:date="2026-02-03T15:22:00Z" w16du:dateUtc="2026-02-03T13:22:00Z">
              <w:r w:rsidDel="006408D0">
                <w:rPr>
                  <w:rFonts w:cstheme="minorHAnsi"/>
                  <w:color w:val="2E74B5" w:themeColor="accent1" w:themeShade="BF"/>
                  <w:lang w:val="ro-RO"/>
                </w:rPr>
                <w:delText xml:space="preserve">    10</w:delText>
              </w:r>
              <w:r w:rsidDel="006408D0">
                <w:delText xml:space="preserve"> </w:delText>
              </w:r>
              <w:r w:rsidRPr="00F6560F" w:rsidDel="006408D0">
                <w:rPr>
                  <w:rFonts w:cstheme="minorHAnsi"/>
                  <w:color w:val="2E74B5" w:themeColor="accent1" w:themeShade="BF"/>
                  <w:lang w:val="ro-RO"/>
                </w:rPr>
                <w:delText>puncte (punctaj cumulativ)</w:delText>
              </w:r>
            </w:del>
          </w:p>
        </w:tc>
      </w:tr>
      <w:tr w:rsidR="00287910" w14:paraId="07191841" w14:textId="77777777" w:rsidTr="00287910">
        <w:tc>
          <w:tcPr>
            <w:tcW w:w="555" w:type="dxa"/>
            <w:tcPrChange w:id="373" w:author="spla" w:date="2026-02-03T15:27:00Z" w16du:dateUtc="2026-02-03T13:27:00Z">
              <w:tcPr>
                <w:tcW w:w="555" w:type="dxa"/>
              </w:tcPr>
            </w:tcPrChange>
          </w:tcPr>
          <w:p w14:paraId="1B7A3721" w14:textId="77777777" w:rsidR="00287910" w:rsidRDefault="00287910" w:rsidP="008A174A">
            <w:pPr>
              <w:jc w:val="both"/>
              <w:rPr>
                <w:rFonts w:cstheme="minorHAnsi"/>
                <w:lang w:val="ro-RO"/>
              </w:rPr>
            </w:pPr>
          </w:p>
        </w:tc>
        <w:tc>
          <w:tcPr>
            <w:tcW w:w="3850" w:type="dxa"/>
            <w:tcPrChange w:id="374" w:author="spla" w:date="2026-02-03T15:27:00Z" w16du:dateUtc="2026-02-03T13:27:00Z">
              <w:tcPr>
                <w:tcW w:w="3850" w:type="dxa"/>
              </w:tcPr>
            </w:tcPrChange>
          </w:tcPr>
          <w:p w14:paraId="3AA19AD8" w14:textId="199BAFC2" w:rsidR="00287910" w:rsidRDefault="00287910" w:rsidP="008A174A">
            <w:pPr>
              <w:jc w:val="both"/>
              <w:rPr>
                <w:rFonts w:cstheme="minorHAnsi"/>
                <w:lang w:val="ro-RO"/>
              </w:rPr>
            </w:pPr>
            <w:r w:rsidRPr="00AA30EE">
              <w:rPr>
                <w:rFonts w:cstheme="minorHAnsi"/>
                <w:lang w:val="ro-RO"/>
              </w:rPr>
              <w:t>Sunt identificate acţiunile necesare pentru asigurarea continuităţii proiectului.</w:t>
            </w:r>
          </w:p>
        </w:tc>
        <w:tc>
          <w:tcPr>
            <w:tcW w:w="1958" w:type="dxa"/>
            <w:tcPrChange w:id="375" w:author="spla" w:date="2026-02-03T15:27:00Z" w16du:dateUtc="2026-02-03T13:27:00Z">
              <w:tcPr>
                <w:tcW w:w="1260" w:type="dxa"/>
              </w:tcPr>
            </w:tcPrChange>
          </w:tcPr>
          <w:p w14:paraId="64BE309A" w14:textId="3F9159CE" w:rsidR="00287910" w:rsidRDefault="00287910" w:rsidP="008A174A">
            <w:pPr>
              <w:jc w:val="both"/>
              <w:rPr>
                <w:rFonts w:cstheme="minorHAnsi"/>
                <w:lang w:val="ro-RO"/>
              </w:rPr>
            </w:pPr>
            <w:del w:id="376" w:author="spla" w:date="2026-02-03T15:22:00Z" w16du:dateUtc="2026-02-03T13:22:00Z">
              <w:r w:rsidDel="006408D0">
                <w:rPr>
                  <w:rFonts w:cstheme="minorHAnsi"/>
                  <w:lang w:val="ro-RO"/>
                </w:rPr>
                <w:delText>2</w:delText>
              </w:r>
            </w:del>
          </w:p>
        </w:tc>
        <w:tc>
          <w:tcPr>
            <w:tcW w:w="7667" w:type="dxa"/>
            <w:gridSpan w:val="2"/>
            <w:vMerge w:val="restart"/>
            <w:tcPrChange w:id="377" w:author="spla" w:date="2026-02-03T15:27:00Z" w16du:dateUtc="2026-02-03T13:27:00Z">
              <w:tcPr>
                <w:tcW w:w="8365" w:type="dxa"/>
                <w:gridSpan w:val="3"/>
                <w:vMerge w:val="restart"/>
              </w:tcPr>
            </w:tcPrChange>
          </w:tcPr>
          <w:p w14:paraId="08DBEAEA" w14:textId="55C5A394" w:rsidR="00287910" w:rsidRPr="00FF73FA" w:rsidRDefault="00287910" w:rsidP="008A174A">
            <w:pPr>
              <w:jc w:val="both"/>
              <w:rPr>
                <w:rFonts w:cstheme="minorHAnsi"/>
                <w:lang w:val="ro-RO"/>
              </w:rPr>
            </w:pPr>
            <w:ins w:id="378" w:author="spla" w:date="2026-02-03T15:23:00Z" w16du:dateUtc="2026-02-03T13:23:00Z">
              <w:r>
                <w:rPr>
                  <w:rFonts w:cstheme="minorHAnsi"/>
                  <w:lang w:val="ro-RO"/>
                </w:rPr>
                <w:t xml:space="preserve">Se verifică </w:t>
              </w:r>
            </w:ins>
            <w:del w:id="379" w:author="spla" w:date="2026-02-03T15:23:00Z" w16du:dateUtc="2026-02-03T13:23:00Z">
              <w:r w:rsidDel="006408D0">
                <w:rPr>
                  <w:rFonts w:cstheme="minorHAnsi"/>
                  <w:lang w:val="ro-RO"/>
                </w:rPr>
                <w:delText>I</w:delText>
              </w:r>
            </w:del>
            <w:ins w:id="380" w:author="spla" w:date="2026-02-03T15:23:00Z" w16du:dateUtc="2026-02-03T13:23:00Z">
              <w:r>
                <w:rPr>
                  <w:rFonts w:cstheme="minorHAnsi"/>
                  <w:lang w:val="ro-RO"/>
                </w:rPr>
                <w:t>i</w:t>
              </w:r>
            </w:ins>
            <w:r>
              <w:rPr>
                <w:rFonts w:cstheme="minorHAnsi"/>
                <w:lang w:val="ro-RO"/>
              </w:rPr>
              <w:t>mpactul absorției fondurilor europene la nivel regional prin implementarea proiectului, precum și realizarea indicatorilor de program.</w:t>
            </w:r>
          </w:p>
          <w:p w14:paraId="12EF1C32" w14:textId="77777777" w:rsidR="00287910" w:rsidRDefault="00287910" w:rsidP="008A174A">
            <w:pPr>
              <w:jc w:val="both"/>
              <w:rPr>
                <w:ins w:id="381" w:author="spla" w:date="2026-02-03T15:26:00Z" w16du:dateUtc="2026-02-03T13:26:00Z"/>
                <w:rFonts w:cstheme="minorHAnsi"/>
                <w:lang w:val="ro-RO"/>
              </w:rPr>
            </w:pPr>
            <w:r w:rsidRPr="00724DC8">
              <w:rPr>
                <w:rFonts w:cstheme="minorHAnsi"/>
                <w:lang w:val="ro-RO"/>
              </w:rPr>
              <w:t>Se probează cu</w:t>
            </w:r>
            <w:ins w:id="382" w:author="spla" w:date="2026-02-03T15:26:00Z" w16du:dateUtc="2026-02-03T13:26:00Z">
              <w:r>
                <w:rPr>
                  <w:rFonts w:cstheme="minorHAnsi"/>
                  <w:lang w:val="ro-RO"/>
                </w:rPr>
                <w:t>:</w:t>
              </w:r>
            </w:ins>
          </w:p>
          <w:p w14:paraId="50AD54ED" w14:textId="77777777" w:rsidR="00287910" w:rsidRDefault="00287910" w:rsidP="008A174A">
            <w:pPr>
              <w:jc w:val="both"/>
              <w:rPr>
                <w:ins w:id="383" w:author="spla" w:date="2026-02-03T15:26:00Z" w16du:dateUtc="2026-02-03T13:26:00Z"/>
                <w:rFonts w:cstheme="minorHAnsi"/>
                <w:lang w:val="ro-RO"/>
              </w:rPr>
            </w:pPr>
            <w:ins w:id="384" w:author="spla" w:date="2026-02-03T15:26:00Z" w16du:dateUtc="2026-02-03T13:26:00Z">
              <w:r>
                <w:rPr>
                  <w:rFonts w:cstheme="minorHAnsi"/>
                  <w:lang w:val="ro-RO"/>
                </w:rPr>
                <w:t>-</w:t>
              </w:r>
            </w:ins>
            <w:r w:rsidRPr="00724DC8">
              <w:rPr>
                <w:rFonts w:cstheme="minorHAnsi"/>
                <w:lang w:val="ro-RO"/>
              </w:rPr>
              <w:t xml:space="preserve"> informațiile din secțiunea Caracter durabil al proiectului, din Cererea de finanțare </w:t>
            </w:r>
            <w:del w:id="385" w:author="spla" w:date="2026-02-03T15:26:00Z" w16du:dateUtc="2026-02-03T13:26:00Z">
              <w:r w:rsidRPr="00724DC8" w:rsidDel="00287910">
                <w:rPr>
                  <w:rFonts w:cstheme="minorHAnsi"/>
                  <w:lang w:val="ro-RO"/>
                </w:rPr>
                <w:delText>și</w:delText>
              </w:r>
            </w:del>
          </w:p>
          <w:p w14:paraId="18752FFD" w14:textId="48392E3C" w:rsidR="00287910" w:rsidRPr="00724DC8" w:rsidRDefault="00287910" w:rsidP="008A174A">
            <w:pPr>
              <w:jc w:val="both"/>
              <w:rPr>
                <w:rFonts w:cstheme="minorHAnsi"/>
                <w:lang w:val="ro-RO"/>
              </w:rPr>
            </w:pPr>
            <w:ins w:id="386" w:author="spla" w:date="2026-02-03T15:26:00Z" w16du:dateUtc="2026-02-03T13:26:00Z">
              <w:r>
                <w:rPr>
                  <w:rFonts w:cstheme="minorHAnsi"/>
                  <w:lang w:val="ro-RO"/>
                </w:rPr>
                <w:t xml:space="preserve">- </w:t>
              </w:r>
            </w:ins>
            <w:r w:rsidRPr="00724DC8">
              <w:rPr>
                <w:rFonts w:cstheme="minorHAnsi"/>
                <w:lang w:val="ro-RO"/>
              </w:rPr>
              <w:t xml:space="preserve"> Declarația unică</w:t>
            </w:r>
          </w:p>
          <w:p w14:paraId="62BEBB06" w14:textId="38EA696F" w:rsidR="00287910" w:rsidRPr="00FF73FA" w:rsidDel="00287910" w:rsidRDefault="00287910" w:rsidP="008A174A">
            <w:pPr>
              <w:jc w:val="both"/>
              <w:rPr>
                <w:del w:id="387" w:author="spla" w:date="2026-02-03T15:25:00Z" w16du:dateUtc="2026-02-03T13:25:00Z"/>
                <w:rFonts w:cstheme="minorHAnsi"/>
                <w:lang w:val="ro-RO"/>
              </w:rPr>
            </w:pPr>
            <w:del w:id="388" w:author="spla" w:date="2026-02-03T15:23:00Z" w16du:dateUtc="2026-02-03T13:23:00Z">
              <w:r w:rsidRPr="00AA30EE" w:rsidDel="006408D0">
                <w:rPr>
                  <w:rFonts w:cstheme="minorHAnsi"/>
                  <w:lang w:val="ro-RO"/>
                </w:rPr>
                <w:delText>I</w:delText>
              </w:r>
            </w:del>
            <w:del w:id="389" w:author="spla" w:date="2026-02-03T15:25:00Z" w16du:dateUtc="2026-02-03T13:25:00Z">
              <w:r w:rsidRPr="00AA30EE" w:rsidDel="00287910">
                <w:rPr>
                  <w:rFonts w:cstheme="minorHAnsi"/>
                  <w:lang w:val="ro-RO"/>
                </w:rPr>
                <w:delText>mpactul absorției fondurilor europene la nivel regional prin implementarea proiectului</w:delText>
              </w:r>
              <w:r w:rsidDel="00287910">
                <w:rPr>
                  <w:rFonts w:cstheme="minorHAnsi"/>
                  <w:lang w:val="ro-RO"/>
                </w:rPr>
                <w:delText>,</w:delText>
              </w:r>
              <w:r w:rsidRPr="00AA30EE" w:rsidDel="00287910">
                <w:rPr>
                  <w:rFonts w:cstheme="minorHAnsi"/>
                  <w:lang w:val="ro-RO"/>
                </w:rPr>
                <w:delText xml:space="preserve"> </w:delText>
              </w:r>
              <w:r w:rsidRPr="0058284C" w:rsidDel="00287910">
                <w:rPr>
                  <w:rFonts w:cstheme="minorHAnsi"/>
                  <w:lang w:val="ro-RO"/>
                </w:rPr>
                <w:delText>precum și</w:delText>
              </w:r>
              <w:r w:rsidRPr="00AA30EE" w:rsidDel="00287910">
                <w:rPr>
                  <w:rFonts w:cstheme="minorHAnsi"/>
                  <w:lang w:val="ro-RO"/>
                </w:rPr>
                <w:delText xml:space="preserve"> realizarea indicatorilor de program.</w:delText>
              </w:r>
            </w:del>
          </w:p>
          <w:p w14:paraId="3C3A04DD" w14:textId="77777777" w:rsidR="00287910" w:rsidRDefault="00287910" w:rsidP="008A174A">
            <w:pPr>
              <w:jc w:val="both"/>
              <w:rPr>
                <w:ins w:id="390" w:author="spla" w:date="2026-02-03T15:27:00Z" w16du:dateUtc="2026-02-03T13:27:00Z"/>
                <w:rFonts w:cstheme="minorHAnsi"/>
                <w:lang w:val="ro-RO"/>
              </w:rPr>
            </w:pPr>
            <w:ins w:id="391" w:author="spla" w:date="2026-02-03T15:26:00Z" w16du:dateUtc="2026-02-03T13:26:00Z">
              <w:r>
                <w:rPr>
                  <w:rFonts w:cstheme="minorHAnsi"/>
                  <w:lang w:val="ro-RO"/>
                </w:rPr>
                <w:t xml:space="preserve">- </w:t>
              </w:r>
            </w:ins>
            <w:del w:id="392" w:author="spla" w:date="2026-02-03T15:26:00Z" w16du:dateUtc="2026-02-03T13:26:00Z">
              <w:r w:rsidRPr="00724DC8" w:rsidDel="00287910">
                <w:rPr>
                  <w:rFonts w:cstheme="minorHAnsi"/>
                  <w:lang w:val="ro-RO"/>
                </w:rPr>
                <w:delText xml:space="preserve">Se probează cu </w:delText>
              </w:r>
            </w:del>
            <w:r w:rsidRPr="00724DC8">
              <w:rPr>
                <w:rFonts w:cstheme="minorHAnsi"/>
                <w:lang w:val="ro-RO"/>
              </w:rPr>
              <w:t>informațiile din SF, secțiunea 7.3. Strategia de exploatare/operare și întreținere: etape, metode și resurse necesare</w:t>
            </w:r>
            <w:r>
              <w:rPr>
                <w:rFonts w:cstheme="minorHAnsi"/>
                <w:lang w:val="ro-RO"/>
              </w:rPr>
              <w:t xml:space="preserve"> </w:t>
            </w:r>
            <w:del w:id="393" w:author="spla" w:date="2026-02-03T15:27:00Z" w16du:dateUtc="2026-02-03T13:27:00Z">
              <w:r w:rsidDel="00287910">
                <w:rPr>
                  <w:rFonts w:cstheme="minorHAnsi"/>
                  <w:lang w:val="ro-RO"/>
                </w:rPr>
                <w:delText>ș</w:delText>
              </w:r>
            </w:del>
          </w:p>
          <w:p w14:paraId="4A19C546" w14:textId="2D841ADF" w:rsidR="00287910" w:rsidRPr="00724DC8" w:rsidRDefault="00287910" w:rsidP="008A174A">
            <w:pPr>
              <w:jc w:val="both"/>
              <w:rPr>
                <w:rFonts w:cstheme="minorHAnsi"/>
                <w:lang w:val="ro-RO"/>
              </w:rPr>
            </w:pPr>
            <w:ins w:id="394" w:author="spla" w:date="2026-02-03T15:27:00Z" w16du:dateUtc="2026-02-03T13:27:00Z">
              <w:r>
                <w:rPr>
                  <w:rFonts w:cstheme="minorHAnsi"/>
                  <w:lang w:val="ro-RO"/>
                </w:rPr>
                <w:t>-</w:t>
              </w:r>
            </w:ins>
            <w:del w:id="395" w:author="spla" w:date="2026-02-03T15:27:00Z" w16du:dateUtc="2026-02-03T13:27:00Z">
              <w:r w:rsidDel="00287910">
                <w:rPr>
                  <w:rFonts w:cstheme="minorHAnsi"/>
                  <w:lang w:val="ro-RO"/>
                </w:rPr>
                <w:delText xml:space="preserve">i </w:delText>
              </w:r>
            </w:del>
            <w:r>
              <w:rPr>
                <w:rFonts w:cstheme="minorHAnsi"/>
                <w:lang w:val="ro-RO"/>
              </w:rPr>
              <w:t>Planul de mentenanță (anexă 21 la GS)</w:t>
            </w:r>
          </w:p>
          <w:p w14:paraId="59B1DE14" w14:textId="3E8FCD72" w:rsidR="00287910" w:rsidRPr="00FF73FA" w:rsidDel="00287910" w:rsidRDefault="00287910" w:rsidP="00287910">
            <w:pPr>
              <w:jc w:val="both"/>
              <w:rPr>
                <w:del w:id="396" w:author="spla" w:date="2026-02-03T15:27:00Z" w16du:dateUtc="2026-02-03T13:27:00Z"/>
                <w:rFonts w:cstheme="minorHAnsi"/>
                <w:lang w:val="ro-RO"/>
              </w:rPr>
            </w:pPr>
            <w:del w:id="397" w:author="spla" w:date="2026-02-03T15:25:00Z" w16du:dateUtc="2026-02-03T13:25:00Z">
              <w:r w:rsidRPr="00AA30EE" w:rsidDel="00287910">
                <w:rPr>
                  <w:rFonts w:cstheme="minorHAnsi"/>
                  <w:lang w:val="ro-RO"/>
                </w:rPr>
                <w:delText>Impactul absorției fondurilor europene la nivel regional prin implementarea proiectului</w:delText>
              </w:r>
              <w:r w:rsidDel="00287910">
                <w:rPr>
                  <w:rFonts w:cstheme="minorHAnsi"/>
                  <w:lang w:val="ro-RO"/>
                </w:rPr>
                <w:delText>,</w:delText>
              </w:r>
              <w:r w:rsidRPr="00AA30EE" w:rsidDel="00287910">
                <w:rPr>
                  <w:rFonts w:cstheme="minorHAnsi"/>
                  <w:lang w:val="ro-RO"/>
                </w:rPr>
                <w:delText xml:space="preserve"> </w:delText>
              </w:r>
              <w:r w:rsidRPr="0058284C" w:rsidDel="00287910">
                <w:rPr>
                  <w:rFonts w:cstheme="minorHAnsi"/>
                  <w:lang w:val="ro-RO"/>
                </w:rPr>
                <w:delText>precum și</w:delText>
              </w:r>
              <w:r w:rsidRPr="00AA30EE" w:rsidDel="00287910">
                <w:rPr>
                  <w:rFonts w:cstheme="minorHAnsi"/>
                  <w:lang w:val="ro-RO"/>
                </w:rPr>
                <w:delText xml:space="preserve"> realizarea indicatorilor de program</w:delText>
              </w:r>
            </w:del>
            <w:del w:id="398" w:author="spla" w:date="2026-02-03T15:27:00Z" w16du:dateUtc="2026-02-03T13:27:00Z">
              <w:r w:rsidRPr="00AA30EE" w:rsidDel="00287910">
                <w:rPr>
                  <w:rFonts w:cstheme="minorHAnsi"/>
                  <w:lang w:val="ro-RO"/>
                </w:rPr>
                <w:delText>.</w:delText>
              </w:r>
            </w:del>
          </w:p>
          <w:p w14:paraId="17A18254" w14:textId="2DC97238" w:rsidR="00287910" w:rsidRPr="00724DC8" w:rsidRDefault="00287910" w:rsidP="00287910">
            <w:pPr>
              <w:jc w:val="both"/>
              <w:rPr>
                <w:rFonts w:cstheme="minorHAnsi"/>
                <w:lang w:val="ro-RO"/>
              </w:rPr>
            </w:pPr>
            <w:del w:id="399" w:author="spla" w:date="2026-02-03T15:27:00Z" w16du:dateUtc="2026-02-03T13:27:00Z">
              <w:r w:rsidRPr="00724DC8" w:rsidDel="00287910">
                <w:rPr>
                  <w:rFonts w:cstheme="minorHAnsi"/>
                  <w:lang w:val="ro-RO"/>
                </w:rPr>
                <w:delText>Se probează cu informațiile din:</w:delText>
              </w:r>
            </w:del>
          </w:p>
          <w:p w14:paraId="2A119AEC" w14:textId="0812D31E" w:rsidR="00287910" w:rsidRPr="00724DC8" w:rsidDel="00287910" w:rsidRDefault="00287910" w:rsidP="00AA30EE">
            <w:pPr>
              <w:jc w:val="both"/>
              <w:rPr>
                <w:del w:id="400" w:author="spla" w:date="2026-02-03T15:25:00Z" w16du:dateUtc="2026-02-03T13:25:00Z"/>
                <w:rFonts w:cstheme="minorHAnsi"/>
                <w:lang w:val="ro-RO"/>
              </w:rPr>
            </w:pPr>
            <w:del w:id="401" w:author="spla" w:date="2026-02-03T15:25:00Z" w16du:dateUtc="2026-02-03T13:25:00Z">
              <w:r w:rsidRPr="00724DC8" w:rsidDel="00287910">
                <w:rPr>
                  <w:rFonts w:cstheme="minorHAnsi"/>
                  <w:lang w:val="ro-RO"/>
                </w:rPr>
                <w:delText>-</w:delText>
              </w:r>
              <w:r w:rsidRPr="00724DC8" w:rsidDel="00287910">
                <w:rPr>
                  <w:rFonts w:cstheme="minorHAnsi"/>
                  <w:lang w:val="ro-RO"/>
                </w:rPr>
                <w:tab/>
                <w:delText xml:space="preserve">SF, secțiunea 7.3 Strategia de exploatare/operare și întreținere: etape, metode și resurse necesare  </w:delText>
              </w:r>
            </w:del>
          </w:p>
          <w:p w14:paraId="1F6BD6B8" w14:textId="657CB8E6" w:rsidR="00287910" w:rsidRPr="00724DC8" w:rsidRDefault="00287910" w:rsidP="00AA30EE">
            <w:pPr>
              <w:jc w:val="both"/>
              <w:rPr>
                <w:rFonts w:cstheme="minorHAnsi"/>
                <w:lang w:val="ro-RO"/>
              </w:rPr>
            </w:pPr>
            <w:r w:rsidRPr="00724DC8">
              <w:rPr>
                <w:rFonts w:cstheme="minorHAnsi"/>
                <w:lang w:val="ro-RO"/>
              </w:rPr>
              <w:t>-</w:t>
            </w:r>
            <w:ins w:id="402" w:author="spla" w:date="2026-02-03T15:27:00Z" w16du:dateUtc="2026-02-03T13:27:00Z">
              <w:r>
                <w:rPr>
                  <w:rFonts w:cstheme="minorHAnsi"/>
                  <w:lang w:val="ro-RO"/>
                </w:rPr>
                <w:t xml:space="preserve"> </w:t>
              </w:r>
            </w:ins>
            <w:del w:id="403" w:author="spla" w:date="2026-02-03T15:27:00Z" w16du:dateUtc="2026-02-03T13:27:00Z">
              <w:r w:rsidRPr="00724DC8" w:rsidDel="00287910">
                <w:rPr>
                  <w:rFonts w:cstheme="minorHAnsi"/>
                  <w:lang w:val="ro-RO"/>
                </w:rPr>
                <w:tab/>
              </w:r>
            </w:del>
            <w:r w:rsidRPr="00724DC8">
              <w:rPr>
                <w:rFonts w:cstheme="minorHAnsi"/>
                <w:lang w:val="ro-RO"/>
              </w:rPr>
              <w:t>Sectiunea 13 Principii Orizontale din Cererea de finanțare</w:t>
            </w:r>
          </w:p>
        </w:tc>
      </w:tr>
      <w:tr w:rsidR="00287910" w14:paraId="7C3C0682" w14:textId="77777777" w:rsidTr="00287910">
        <w:tc>
          <w:tcPr>
            <w:tcW w:w="555" w:type="dxa"/>
            <w:tcPrChange w:id="404" w:author="spla" w:date="2026-02-03T15:27:00Z" w16du:dateUtc="2026-02-03T13:27:00Z">
              <w:tcPr>
                <w:tcW w:w="555" w:type="dxa"/>
              </w:tcPr>
            </w:tcPrChange>
          </w:tcPr>
          <w:p w14:paraId="5260C9C4" w14:textId="77777777" w:rsidR="00287910" w:rsidRDefault="00287910" w:rsidP="008A174A">
            <w:pPr>
              <w:jc w:val="both"/>
              <w:rPr>
                <w:rFonts w:cstheme="minorHAnsi"/>
                <w:lang w:val="ro-RO"/>
              </w:rPr>
            </w:pPr>
          </w:p>
        </w:tc>
        <w:tc>
          <w:tcPr>
            <w:tcW w:w="3850" w:type="dxa"/>
            <w:tcPrChange w:id="405" w:author="spla" w:date="2026-02-03T15:27:00Z" w16du:dateUtc="2026-02-03T13:27:00Z">
              <w:tcPr>
                <w:tcW w:w="3850" w:type="dxa"/>
              </w:tcPr>
            </w:tcPrChange>
          </w:tcPr>
          <w:p w14:paraId="66295558" w14:textId="39CF97B6" w:rsidR="00287910" w:rsidRDefault="00287910" w:rsidP="008A174A">
            <w:pPr>
              <w:jc w:val="both"/>
              <w:rPr>
                <w:rFonts w:cstheme="minorHAnsi"/>
                <w:lang w:val="ro-RO"/>
              </w:rPr>
            </w:pPr>
            <w:r w:rsidRPr="00AA30EE">
              <w:rPr>
                <w:rFonts w:cstheme="minorHAnsi"/>
                <w:lang w:val="ro-RO"/>
              </w:rPr>
              <w:t>Disponibilitatea resurselor financiare şi umane necesare pentru asigurarea continuităţii proiectului.</w:t>
            </w:r>
          </w:p>
        </w:tc>
        <w:tc>
          <w:tcPr>
            <w:tcW w:w="1958" w:type="dxa"/>
            <w:tcPrChange w:id="406" w:author="spla" w:date="2026-02-03T15:27:00Z" w16du:dateUtc="2026-02-03T13:27:00Z">
              <w:tcPr>
                <w:tcW w:w="1260" w:type="dxa"/>
              </w:tcPr>
            </w:tcPrChange>
          </w:tcPr>
          <w:p w14:paraId="5ABBF572" w14:textId="462F0A87" w:rsidR="00287910" w:rsidRDefault="00287910" w:rsidP="008A174A">
            <w:pPr>
              <w:jc w:val="both"/>
              <w:rPr>
                <w:rFonts w:cstheme="minorHAnsi"/>
                <w:lang w:val="ro-RO"/>
              </w:rPr>
            </w:pPr>
            <w:del w:id="407" w:author="spla" w:date="2026-02-03T15:22:00Z" w16du:dateUtc="2026-02-03T13:22:00Z">
              <w:r w:rsidDel="006408D0">
                <w:rPr>
                  <w:rFonts w:cstheme="minorHAnsi"/>
                  <w:lang w:val="ro-RO"/>
                </w:rPr>
                <w:delText>5</w:delText>
              </w:r>
            </w:del>
          </w:p>
        </w:tc>
        <w:tc>
          <w:tcPr>
            <w:tcW w:w="7667" w:type="dxa"/>
            <w:gridSpan w:val="2"/>
            <w:vMerge/>
            <w:tcPrChange w:id="408" w:author="spla" w:date="2026-02-03T15:27:00Z" w16du:dateUtc="2026-02-03T13:27:00Z">
              <w:tcPr>
                <w:tcW w:w="8365" w:type="dxa"/>
                <w:gridSpan w:val="3"/>
                <w:vMerge/>
              </w:tcPr>
            </w:tcPrChange>
          </w:tcPr>
          <w:p w14:paraId="363A78E0" w14:textId="46DC9CB9" w:rsidR="00287910" w:rsidRPr="00724DC8" w:rsidRDefault="00287910" w:rsidP="00AA30EE">
            <w:pPr>
              <w:jc w:val="both"/>
              <w:rPr>
                <w:rFonts w:cstheme="minorHAnsi"/>
                <w:lang w:val="ro-RO"/>
              </w:rPr>
            </w:pPr>
          </w:p>
        </w:tc>
      </w:tr>
      <w:tr w:rsidR="00287910" w14:paraId="380DE954" w14:textId="77777777" w:rsidTr="00287910">
        <w:tc>
          <w:tcPr>
            <w:tcW w:w="555" w:type="dxa"/>
            <w:tcPrChange w:id="409" w:author="spla" w:date="2026-02-03T15:27:00Z" w16du:dateUtc="2026-02-03T13:27:00Z">
              <w:tcPr>
                <w:tcW w:w="555" w:type="dxa"/>
              </w:tcPr>
            </w:tcPrChange>
          </w:tcPr>
          <w:p w14:paraId="16DB03CD" w14:textId="77777777" w:rsidR="00287910" w:rsidRDefault="00287910" w:rsidP="008A174A">
            <w:pPr>
              <w:jc w:val="both"/>
              <w:rPr>
                <w:rFonts w:cstheme="minorHAnsi"/>
                <w:lang w:val="ro-RO"/>
              </w:rPr>
            </w:pPr>
          </w:p>
        </w:tc>
        <w:tc>
          <w:tcPr>
            <w:tcW w:w="3850" w:type="dxa"/>
            <w:tcPrChange w:id="410" w:author="spla" w:date="2026-02-03T15:27:00Z" w16du:dateUtc="2026-02-03T13:27:00Z">
              <w:tcPr>
                <w:tcW w:w="3850" w:type="dxa"/>
              </w:tcPr>
            </w:tcPrChange>
          </w:tcPr>
          <w:p w14:paraId="6B2D9C32" w14:textId="3D1922B1" w:rsidR="00287910" w:rsidRDefault="00287910" w:rsidP="008A174A">
            <w:pPr>
              <w:jc w:val="both"/>
              <w:rPr>
                <w:rFonts w:cstheme="minorHAnsi"/>
                <w:lang w:val="ro-RO"/>
              </w:rPr>
            </w:pPr>
            <w:r w:rsidRPr="00AA30EE">
              <w:rPr>
                <w:rFonts w:cstheme="minorHAnsi"/>
                <w:lang w:val="ro-RO"/>
              </w:rPr>
              <w:t>Rezultatele obţinute prin proiect vor produce efecte şi după finalizarea acestuia</w:t>
            </w:r>
          </w:p>
        </w:tc>
        <w:tc>
          <w:tcPr>
            <w:tcW w:w="1958" w:type="dxa"/>
            <w:tcPrChange w:id="411" w:author="spla" w:date="2026-02-03T15:27:00Z" w16du:dateUtc="2026-02-03T13:27:00Z">
              <w:tcPr>
                <w:tcW w:w="1260" w:type="dxa"/>
              </w:tcPr>
            </w:tcPrChange>
          </w:tcPr>
          <w:p w14:paraId="4FCE2A5E" w14:textId="15B3BCF4" w:rsidR="00287910" w:rsidRDefault="00287910" w:rsidP="008A174A">
            <w:pPr>
              <w:jc w:val="both"/>
              <w:rPr>
                <w:rFonts w:cstheme="minorHAnsi"/>
                <w:lang w:val="ro-RO"/>
              </w:rPr>
            </w:pPr>
            <w:del w:id="412" w:author="spla" w:date="2026-02-03T15:22:00Z" w16du:dateUtc="2026-02-03T13:22:00Z">
              <w:r w:rsidDel="006408D0">
                <w:rPr>
                  <w:rFonts w:cstheme="minorHAnsi"/>
                  <w:lang w:val="ro-RO"/>
                </w:rPr>
                <w:delText>3</w:delText>
              </w:r>
            </w:del>
          </w:p>
        </w:tc>
        <w:tc>
          <w:tcPr>
            <w:tcW w:w="7667" w:type="dxa"/>
            <w:gridSpan w:val="2"/>
            <w:vMerge/>
            <w:tcPrChange w:id="413" w:author="spla" w:date="2026-02-03T15:27:00Z" w16du:dateUtc="2026-02-03T13:27:00Z">
              <w:tcPr>
                <w:tcW w:w="8365" w:type="dxa"/>
                <w:gridSpan w:val="3"/>
                <w:vMerge/>
              </w:tcPr>
            </w:tcPrChange>
          </w:tcPr>
          <w:p w14:paraId="2620168D" w14:textId="0C7D5E10" w:rsidR="00287910" w:rsidRPr="00724DC8" w:rsidRDefault="00287910" w:rsidP="00AA30EE">
            <w:pPr>
              <w:jc w:val="both"/>
              <w:rPr>
                <w:rFonts w:cstheme="minorHAnsi"/>
                <w:lang w:val="ro-RO"/>
              </w:rPr>
            </w:pPr>
          </w:p>
        </w:tc>
      </w:tr>
    </w:tbl>
    <w:p w14:paraId="343D927A" w14:textId="77777777" w:rsidR="004577B3" w:rsidRDefault="004577B3" w:rsidP="009E5C0F">
      <w:pPr>
        <w:spacing w:after="0" w:line="240" w:lineRule="auto"/>
        <w:jc w:val="both"/>
        <w:rPr>
          <w:rFonts w:cstheme="minorHAnsi"/>
          <w:sz w:val="20"/>
          <w:szCs w:val="20"/>
          <w:lang w:val="ro-RO"/>
        </w:rPr>
      </w:pPr>
    </w:p>
    <w:p w14:paraId="578EBEA6" w14:textId="77777777" w:rsidR="004577B3" w:rsidRDefault="004577B3" w:rsidP="009E5C0F">
      <w:pPr>
        <w:spacing w:after="0" w:line="240" w:lineRule="auto"/>
        <w:jc w:val="both"/>
        <w:rPr>
          <w:rFonts w:asciiTheme="majorHAnsi" w:eastAsiaTheme="majorEastAsia" w:hAnsiTheme="majorHAnsi" w:cstheme="majorBidi"/>
          <w:i/>
          <w:iCs/>
          <w:color w:val="2E74B5" w:themeColor="accent1" w:themeShade="BF"/>
          <w:lang w:val="fr-FR"/>
        </w:rPr>
      </w:pPr>
    </w:p>
    <w:p w14:paraId="2FBAE5D2" w14:textId="77777777" w:rsidR="001B4414" w:rsidRDefault="001B4414" w:rsidP="009E5C0F">
      <w:pPr>
        <w:spacing w:after="0" w:line="240" w:lineRule="auto"/>
        <w:jc w:val="both"/>
        <w:rPr>
          <w:rFonts w:asciiTheme="majorHAnsi" w:eastAsiaTheme="majorEastAsia" w:hAnsiTheme="majorHAnsi" w:cstheme="majorBidi"/>
          <w:i/>
          <w:iCs/>
          <w:color w:val="2E74B5" w:themeColor="accent1" w:themeShade="BF"/>
          <w:lang w:val="fr-FR"/>
        </w:rPr>
      </w:pPr>
    </w:p>
    <w:p w14:paraId="5D5763F8" w14:textId="77777777" w:rsidR="001B4414" w:rsidRDefault="001B4414" w:rsidP="009E5C0F">
      <w:pPr>
        <w:spacing w:after="0" w:line="240" w:lineRule="auto"/>
        <w:jc w:val="both"/>
        <w:rPr>
          <w:rFonts w:asciiTheme="majorHAnsi" w:eastAsiaTheme="majorEastAsia" w:hAnsiTheme="majorHAnsi" w:cstheme="majorBidi"/>
          <w:i/>
          <w:iCs/>
          <w:color w:val="2E74B5" w:themeColor="accent1" w:themeShade="BF"/>
          <w:lang w:val="fr-FR"/>
        </w:rPr>
      </w:pPr>
    </w:p>
    <w:p w14:paraId="17A904A6" w14:textId="77777777" w:rsidR="001B4414" w:rsidRDefault="001B4414" w:rsidP="009E5C0F">
      <w:pPr>
        <w:spacing w:after="0" w:line="240" w:lineRule="auto"/>
        <w:jc w:val="both"/>
        <w:rPr>
          <w:rFonts w:asciiTheme="majorHAnsi" w:eastAsiaTheme="majorEastAsia" w:hAnsiTheme="majorHAnsi" w:cstheme="majorBidi"/>
          <w:i/>
          <w:iCs/>
          <w:color w:val="2E74B5" w:themeColor="accent1" w:themeShade="BF"/>
          <w:lang w:val="fr-FR"/>
        </w:rPr>
      </w:pPr>
    </w:p>
    <w:p w14:paraId="64AFC54A" w14:textId="77777777" w:rsidR="001B4414" w:rsidRDefault="001B4414" w:rsidP="009E5C0F">
      <w:pPr>
        <w:spacing w:after="0" w:line="240" w:lineRule="auto"/>
        <w:jc w:val="both"/>
        <w:rPr>
          <w:rFonts w:asciiTheme="majorHAnsi" w:eastAsiaTheme="majorEastAsia" w:hAnsiTheme="majorHAnsi" w:cstheme="majorBidi"/>
          <w:i/>
          <w:iCs/>
          <w:color w:val="2E74B5" w:themeColor="accent1" w:themeShade="BF"/>
          <w:lang w:val="fr-FR"/>
        </w:rPr>
      </w:pPr>
    </w:p>
    <w:p w14:paraId="51C47BA6" w14:textId="77777777" w:rsidR="001B4414" w:rsidRDefault="001B4414" w:rsidP="009E5C0F">
      <w:pPr>
        <w:spacing w:after="0" w:line="240" w:lineRule="auto"/>
        <w:jc w:val="both"/>
        <w:rPr>
          <w:rFonts w:asciiTheme="majorHAnsi" w:eastAsiaTheme="majorEastAsia" w:hAnsiTheme="majorHAnsi" w:cstheme="majorBidi"/>
          <w:i/>
          <w:iCs/>
          <w:color w:val="2E74B5" w:themeColor="accent1" w:themeShade="BF"/>
          <w:lang w:val="fr-FR"/>
        </w:rPr>
      </w:pPr>
    </w:p>
    <w:p w14:paraId="19E67190" w14:textId="77777777" w:rsidR="001B4414" w:rsidRDefault="001B4414" w:rsidP="009E5C0F">
      <w:pPr>
        <w:spacing w:after="0" w:line="240" w:lineRule="auto"/>
        <w:jc w:val="both"/>
        <w:rPr>
          <w:rFonts w:asciiTheme="majorHAnsi" w:eastAsiaTheme="majorEastAsia" w:hAnsiTheme="majorHAnsi" w:cstheme="majorBidi"/>
          <w:i/>
          <w:iCs/>
          <w:color w:val="2E74B5" w:themeColor="accent1" w:themeShade="BF"/>
          <w:lang w:val="fr-FR"/>
        </w:rPr>
      </w:pPr>
    </w:p>
    <w:p w14:paraId="54E90B04" w14:textId="77777777" w:rsidR="001B4414" w:rsidRDefault="001B4414" w:rsidP="009E5C0F">
      <w:pPr>
        <w:spacing w:after="0" w:line="240" w:lineRule="auto"/>
        <w:jc w:val="both"/>
        <w:rPr>
          <w:rFonts w:asciiTheme="majorHAnsi" w:eastAsiaTheme="majorEastAsia" w:hAnsiTheme="majorHAnsi" w:cstheme="majorBidi"/>
          <w:i/>
          <w:iCs/>
          <w:color w:val="2E74B5" w:themeColor="accent1" w:themeShade="BF"/>
          <w:lang w:val="fr-FR"/>
        </w:rPr>
      </w:pPr>
    </w:p>
    <w:p w14:paraId="5EFC8CB0" w14:textId="77777777" w:rsidR="001B4414" w:rsidRDefault="001B4414" w:rsidP="009E5C0F">
      <w:pPr>
        <w:spacing w:after="0" w:line="240" w:lineRule="auto"/>
        <w:jc w:val="both"/>
        <w:rPr>
          <w:rFonts w:asciiTheme="majorHAnsi" w:eastAsiaTheme="majorEastAsia" w:hAnsiTheme="majorHAnsi" w:cstheme="majorBidi"/>
          <w:i/>
          <w:iCs/>
          <w:color w:val="2E74B5" w:themeColor="accent1" w:themeShade="BF"/>
          <w:lang w:val="fr-FR"/>
        </w:rPr>
      </w:pPr>
    </w:p>
    <w:p w14:paraId="47F63469" w14:textId="77777777" w:rsidR="001B4414" w:rsidRDefault="001B4414" w:rsidP="009E5C0F">
      <w:pPr>
        <w:spacing w:after="0" w:line="240" w:lineRule="auto"/>
        <w:jc w:val="both"/>
        <w:rPr>
          <w:rFonts w:asciiTheme="majorHAnsi" w:eastAsiaTheme="majorEastAsia" w:hAnsiTheme="majorHAnsi" w:cstheme="majorBidi"/>
          <w:i/>
          <w:iCs/>
          <w:color w:val="2E74B5" w:themeColor="accent1" w:themeShade="BF"/>
          <w:lang w:val="fr-FR"/>
        </w:rPr>
      </w:pPr>
    </w:p>
    <w:bookmarkEnd w:id="0"/>
    <w:p w14:paraId="724F5B8E" w14:textId="77777777" w:rsidR="008714EC" w:rsidRPr="009F5879" w:rsidRDefault="008714EC" w:rsidP="000F1034">
      <w:pPr>
        <w:pStyle w:val="Heading2"/>
        <w:rPr>
          <w:rFonts w:cstheme="minorHAnsi"/>
          <w:i/>
          <w:iCs/>
          <w:sz w:val="20"/>
          <w:szCs w:val="20"/>
          <w:lang w:val="ro-RO"/>
        </w:rPr>
      </w:pPr>
    </w:p>
    <w:sectPr w:rsidR="008714EC" w:rsidRPr="009F5879" w:rsidSect="0030040C">
      <w:headerReference w:type="default" r:id="rId9"/>
      <w:footerReference w:type="default" r:id="rId10"/>
      <w:pgSz w:w="15840" w:h="12240" w:orient="landscape"/>
      <w:pgMar w:top="1276" w:right="720" w:bottom="1350" w:left="36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6FFF08" w14:textId="77777777" w:rsidR="00BB117C" w:rsidRDefault="00BB117C">
      <w:pPr>
        <w:spacing w:after="0" w:line="240" w:lineRule="auto"/>
      </w:pPr>
      <w:r>
        <w:separator/>
      </w:r>
    </w:p>
  </w:endnote>
  <w:endnote w:type="continuationSeparator" w:id="0">
    <w:p w14:paraId="20A85F47" w14:textId="77777777" w:rsidR="00BB117C" w:rsidRDefault="00BB11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1AE" w14:textId="717C36B3" w:rsidR="007848CF" w:rsidRDefault="007848CF">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4579F7">
      <w:rPr>
        <w:noProof/>
        <w:color w:val="000000"/>
      </w:rPr>
      <w:t>49</w:t>
    </w:r>
    <w:r>
      <w:rPr>
        <w:color w:val="000000"/>
      </w:rPr>
      <w:fldChar w:fldCharType="end"/>
    </w:r>
  </w:p>
  <w:p w14:paraId="000001AF" w14:textId="77777777" w:rsidR="007848CF" w:rsidRDefault="007848CF">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871578" w14:textId="77777777" w:rsidR="00BB117C" w:rsidRDefault="00BB117C">
      <w:pPr>
        <w:spacing w:after="0" w:line="240" w:lineRule="auto"/>
      </w:pPr>
      <w:r>
        <w:separator/>
      </w:r>
    </w:p>
  </w:footnote>
  <w:footnote w:type="continuationSeparator" w:id="0">
    <w:p w14:paraId="4E6FED95" w14:textId="77777777" w:rsidR="00BB117C" w:rsidRDefault="00BB11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1B0" w14:textId="18171DE6" w:rsidR="007848CF" w:rsidRDefault="0054761B" w:rsidP="00BB5F04">
    <w:r w:rsidRPr="0054761B">
      <w:rPr>
        <w:rFonts w:ascii="Calibri" w:eastAsia="Calibri" w:hAnsi="Calibri" w:cs="Calibri"/>
        <w:noProof/>
        <w:kern w:val="0"/>
        <w:lang w:val="ro-RO"/>
        <w14:ligatures w14:val="none"/>
      </w:rPr>
      <w:drawing>
        <wp:inline distT="0" distB="0" distL="0" distR="0" wp14:anchorId="49E2BD2C" wp14:editId="1797BD21">
          <wp:extent cx="9420225" cy="1013602"/>
          <wp:effectExtent l="0" t="0" r="0" b="0"/>
          <wp:docPr id="20431103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81907" cy="1020239"/>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C6952"/>
    <w:multiLevelType w:val="hybridMultilevel"/>
    <w:tmpl w:val="70B44A3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B37C14"/>
    <w:multiLevelType w:val="hybridMultilevel"/>
    <w:tmpl w:val="ABDA5F4C"/>
    <w:lvl w:ilvl="0" w:tplc="52EA2CF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C91010"/>
    <w:multiLevelType w:val="hybridMultilevel"/>
    <w:tmpl w:val="E2DC9C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21A3375"/>
    <w:multiLevelType w:val="hybridMultilevel"/>
    <w:tmpl w:val="E0A6EEF0"/>
    <w:lvl w:ilvl="0" w:tplc="0409000D">
      <w:start w:val="1"/>
      <w:numFmt w:val="bullet"/>
      <w:lvlText w:val=""/>
      <w:lvlJc w:val="left"/>
      <w:pPr>
        <w:ind w:left="787" w:hanging="360"/>
      </w:pPr>
      <w:rPr>
        <w:rFonts w:ascii="Wingdings" w:hAnsi="Wingdings" w:hint="default"/>
      </w:rPr>
    </w:lvl>
    <w:lvl w:ilvl="1" w:tplc="FFFFFFFF" w:tentative="1">
      <w:start w:val="1"/>
      <w:numFmt w:val="lowerLetter"/>
      <w:lvlText w:val="%2."/>
      <w:lvlJc w:val="left"/>
      <w:pPr>
        <w:ind w:left="1507" w:hanging="360"/>
      </w:pPr>
    </w:lvl>
    <w:lvl w:ilvl="2" w:tplc="FFFFFFFF" w:tentative="1">
      <w:start w:val="1"/>
      <w:numFmt w:val="lowerRoman"/>
      <w:lvlText w:val="%3."/>
      <w:lvlJc w:val="right"/>
      <w:pPr>
        <w:ind w:left="2227" w:hanging="180"/>
      </w:pPr>
    </w:lvl>
    <w:lvl w:ilvl="3" w:tplc="FFFFFFFF">
      <w:start w:val="1"/>
      <w:numFmt w:val="decimal"/>
      <w:lvlText w:val="%4."/>
      <w:lvlJc w:val="left"/>
      <w:pPr>
        <w:ind w:left="2947" w:hanging="360"/>
      </w:pPr>
    </w:lvl>
    <w:lvl w:ilvl="4" w:tplc="FFFFFFFF" w:tentative="1">
      <w:start w:val="1"/>
      <w:numFmt w:val="lowerLetter"/>
      <w:lvlText w:val="%5."/>
      <w:lvlJc w:val="left"/>
      <w:pPr>
        <w:ind w:left="3667" w:hanging="360"/>
      </w:pPr>
    </w:lvl>
    <w:lvl w:ilvl="5" w:tplc="FFFFFFFF" w:tentative="1">
      <w:start w:val="1"/>
      <w:numFmt w:val="lowerRoman"/>
      <w:lvlText w:val="%6."/>
      <w:lvlJc w:val="right"/>
      <w:pPr>
        <w:ind w:left="4387" w:hanging="180"/>
      </w:pPr>
    </w:lvl>
    <w:lvl w:ilvl="6" w:tplc="FFFFFFFF" w:tentative="1">
      <w:start w:val="1"/>
      <w:numFmt w:val="decimal"/>
      <w:lvlText w:val="%7."/>
      <w:lvlJc w:val="left"/>
      <w:pPr>
        <w:ind w:left="5107" w:hanging="360"/>
      </w:pPr>
    </w:lvl>
    <w:lvl w:ilvl="7" w:tplc="FFFFFFFF" w:tentative="1">
      <w:start w:val="1"/>
      <w:numFmt w:val="lowerLetter"/>
      <w:lvlText w:val="%8."/>
      <w:lvlJc w:val="left"/>
      <w:pPr>
        <w:ind w:left="5827" w:hanging="360"/>
      </w:pPr>
    </w:lvl>
    <w:lvl w:ilvl="8" w:tplc="FFFFFFFF" w:tentative="1">
      <w:start w:val="1"/>
      <w:numFmt w:val="lowerRoman"/>
      <w:lvlText w:val="%9."/>
      <w:lvlJc w:val="right"/>
      <w:pPr>
        <w:ind w:left="6547" w:hanging="180"/>
      </w:pPr>
    </w:lvl>
  </w:abstractNum>
  <w:abstractNum w:abstractNumId="4" w15:restartNumberingAfterBreak="0">
    <w:nsid w:val="2291554E"/>
    <w:multiLevelType w:val="hybridMultilevel"/>
    <w:tmpl w:val="8E84C07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50B5AA4"/>
    <w:multiLevelType w:val="hybridMultilevel"/>
    <w:tmpl w:val="28F840D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CA53A75"/>
    <w:multiLevelType w:val="hybridMultilevel"/>
    <w:tmpl w:val="A80695BE"/>
    <w:lvl w:ilvl="0" w:tplc="2482055C">
      <w:start w:val="1"/>
      <w:numFmt w:val="decimal"/>
      <w:lvlText w:val="%1)"/>
      <w:lvlJc w:val="left"/>
      <w:pPr>
        <w:ind w:left="720" w:hanging="360"/>
      </w:pPr>
    </w:lvl>
    <w:lvl w:ilvl="1" w:tplc="D60AF888">
      <w:start w:val="1"/>
      <w:numFmt w:val="decimal"/>
      <w:lvlText w:val="%2)"/>
      <w:lvlJc w:val="left"/>
      <w:pPr>
        <w:ind w:left="720" w:hanging="360"/>
      </w:pPr>
    </w:lvl>
    <w:lvl w:ilvl="2" w:tplc="0B669E28">
      <w:start w:val="1"/>
      <w:numFmt w:val="decimal"/>
      <w:lvlText w:val="%3)"/>
      <w:lvlJc w:val="left"/>
      <w:pPr>
        <w:ind w:left="720" w:hanging="360"/>
      </w:pPr>
    </w:lvl>
    <w:lvl w:ilvl="3" w:tplc="F97830FC">
      <w:start w:val="1"/>
      <w:numFmt w:val="decimal"/>
      <w:lvlText w:val="%4)"/>
      <w:lvlJc w:val="left"/>
      <w:pPr>
        <w:ind w:left="720" w:hanging="360"/>
      </w:pPr>
    </w:lvl>
    <w:lvl w:ilvl="4" w:tplc="7E587CF6">
      <w:start w:val="1"/>
      <w:numFmt w:val="decimal"/>
      <w:lvlText w:val="%5)"/>
      <w:lvlJc w:val="left"/>
      <w:pPr>
        <w:ind w:left="720" w:hanging="360"/>
      </w:pPr>
    </w:lvl>
    <w:lvl w:ilvl="5" w:tplc="63181362">
      <w:start w:val="1"/>
      <w:numFmt w:val="decimal"/>
      <w:lvlText w:val="%6)"/>
      <w:lvlJc w:val="left"/>
      <w:pPr>
        <w:ind w:left="720" w:hanging="360"/>
      </w:pPr>
    </w:lvl>
    <w:lvl w:ilvl="6" w:tplc="FEC2FC4C">
      <w:start w:val="1"/>
      <w:numFmt w:val="decimal"/>
      <w:lvlText w:val="%7)"/>
      <w:lvlJc w:val="left"/>
      <w:pPr>
        <w:ind w:left="720" w:hanging="360"/>
      </w:pPr>
    </w:lvl>
    <w:lvl w:ilvl="7" w:tplc="9462D942">
      <w:start w:val="1"/>
      <w:numFmt w:val="decimal"/>
      <w:lvlText w:val="%8)"/>
      <w:lvlJc w:val="left"/>
      <w:pPr>
        <w:ind w:left="720" w:hanging="360"/>
      </w:pPr>
    </w:lvl>
    <w:lvl w:ilvl="8" w:tplc="69567646">
      <w:start w:val="1"/>
      <w:numFmt w:val="decimal"/>
      <w:lvlText w:val="%9)"/>
      <w:lvlJc w:val="left"/>
      <w:pPr>
        <w:ind w:left="720" w:hanging="360"/>
      </w:pPr>
    </w:lvl>
  </w:abstractNum>
  <w:abstractNum w:abstractNumId="7" w15:restartNumberingAfterBreak="0">
    <w:nsid w:val="428F1D8D"/>
    <w:multiLevelType w:val="hybridMultilevel"/>
    <w:tmpl w:val="0CA0BF82"/>
    <w:lvl w:ilvl="0" w:tplc="BD7CC482">
      <w:start w:val="5"/>
      <w:numFmt w:val="bullet"/>
      <w:lvlText w:val="-"/>
      <w:lvlJc w:val="left"/>
      <w:pPr>
        <w:ind w:left="1125" w:hanging="360"/>
      </w:pPr>
      <w:rPr>
        <w:rFonts w:ascii="Calibri" w:eastAsiaTheme="minorHAnsi" w:hAnsi="Calibri" w:cs="Calibri" w:hint="default"/>
      </w:rPr>
    </w:lvl>
    <w:lvl w:ilvl="1" w:tplc="04180003" w:tentative="1">
      <w:start w:val="1"/>
      <w:numFmt w:val="bullet"/>
      <w:lvlText w:val="o"/>
      <w:lvlJc w:val="left"/>
      <w:pPr>
        <w:ind w:left="1845" w:hanging="360"/>
      </w:pPr>
      <w:rPr>
        <w:rFonts w:ascii="Courier New" w:hAnsi="Courier New" w:cs="Courier New" w:hint="default"/>
      </w:rPr>
    </w:lvl>
    <w:lvl w:ilvl="2" w:tplc="04180005" w:tentative="1">
      <w:start w:val="1"/>
      <w:numFmt w:val="bullet"/>
      <w:lvlText w:val=""/>
      <w:lvlJc w:val="left"/>
      <w:pPr>
        <w:ind w:left="2565" w:hanging="360"/>
      </w:pPr>
      <w:rPr>
        <w:rFonts w:ascii="Wingdings" w:hAnsi="Wingdings" w:hint="default"/>
      </w:rPr>
    </w:lvl>
    <w:lvl w:ilvl="3" w:tplc="04180001" w:tentative="1">
      <w:start w:val="1"/>
      <w:numFmt w:val="bullet"/>
      <w:lvlText w:val=""/>
      <w:lvlJc w:val="left"/>
      <w:pPr>
        <w:ind w:left="3285" w:hanging="360"/>
      </w:pPr>
      <w:rPr>
        <w:rFonts w:ascii="Symbol" w:hAnsi="Symbol" w:hint="default"/>
      </w:rPr>
    </w:lvl>
    <w:lvl w:ilvl="4" w:tplc="04180003" w:tentative="1">
      <w:start w:val="1"/>
      <w:numFmt w:val="bullet"/>
      <w:lvlText w:val="o"/>
      <w:lvlJc w:val="left"/>
      <w:pPr>
        <w:ind w:left="4005" w:hanging="360"/>
      </w:pPr>
      <w:rPr>
        <w:rFonts w:ascii="Courier New" w:hAnsi="Courier New" w:cs="Courier New" w:hint="default"/>
      </w:rPr>
    </w:lvl>
    <w:lvl w:ilvl="5" w:tplc="04180005" w:tentative="1">
      <w:start w:val="1"/>
      <w:numFmt w:val="bullet"/>
      <w:lvlText w:val=""/>
      <w:lvlJc w:val="left"/>
      <w:pPr>
        <w:ind w:left="4725" w:hanging="360"/>
      </w:pPr>
      <w:rPr>
        <w:rFonts w:ascii="Wingdings" w:hAnsi="Wingdings" w:hint="default"/>
      </w:rPr>
    </w:lvl>
    <w:lvl w:ilvl="6" w:tplc="04180001" w:tentative="1">
      <w:start w:val="1"/>
      <w:numFmt w:val="bullet"/>
      <w:lvlText w:val=""/>
      <w:lvlJc w:val="left"/>
      <w:pPr>
        <w:ind w:left="5445" w:hanging="360"/>
      </w:pPr>
      <w:rPr>
        <w:rFonts w:ascii="Symbol" w:hAnsi="Symbol" w:hint="default"/>
      </w:rPr>
    </w:lvl>
    <w:lvl w:ilvl="7" w:tplc="04180003" w:tentative="1">
      <w:start w:val="1"/>
      <w:numFmt w:val="bullet"/>
      <w:lvlText w:val="o"/>
      <w:lvlJc w:val="left"/>
      <w:pPr>
        <w:ind w:left="6165" w:hanging="360"/>
      </w:pPr>
      <w:rPr>
        <w:rFonts w:ascii="Courier New" w:hAnsi="Courier New" w:cs="Courier New" w:hint="default"/>
      </w:rPr>
    </w:lvl>
    <w:lvl w:ilvl="8" w:tplc="04180005" w:tentative="1">
      <w:start w:val="1"/>
      <w:numFmt w:val="bullet"/>
      <w:lvlText w:val=""/>
      <w:lvlJc w:val="left"/>
      <w:pPr>
        <w:ind w:left="6885" w:hanging="360"/>
      </w:pPr>
      <w:rPr>
        <w:rFonts w:ascii="Wingdings" w:hAnsi="Wingdings" w:hint="default"/>
      </w:rPr>
    </w:lvl>
  </w:abstractNum>
  <w:abstractNum w:abstractNumId="8" w15:restartNumberingAfterBreak="0">
    <w:nsid w:val="45051DD8"/>
    <w:multiLevelType w:val="hybridMultilevel"/>
    <w:tmpl w:val="58A2D2CA"/>
    <w:lvl w:ilvl="0" w:tplc="2D34A4C6">
      <w:start w:val="1"/>
      <w:numFmt w:val="decimal"/>
      <w:lvlText w:val="%1)"/>
      <w:lvlJc w:val="left"/>
      <w:pPr>
        <w:ind w:left="1020" w:hanging="360"/>
      </w:pPr>
    </w:lvl>
    <w:lvl w:ilvl="1" w:tplc="DEE0D908">
      <w:start w:val="1"/>
      <w:numFmt w:val="decimal"/>
      <w:lvlText w:val="%2)"/>
      <w:lvlJc w:val="left"/>
      <w:pPr>
        <w:ind w:left="1020" w:hanging="360"/>
      </w:pPr>
    </w:lvl>
    <w:lvl w:ilvl="2" w:tplc="CADC1986">
      <w:start w:val="1"/>
      <w:numFmt w:val="decimal"/>
      <w:lvlText w:val="%3)"/>
      <w:lvlJc w:val="left"/>
      <w:pPr>
        <w:ind w:left="1020" w:hanging="360"/>
      </w:pPr>
    </w:lvl>
    <w:lvl w:ilvl="3" w:tplc="8A02D654">
      <w:start w:val="1"/>
      <w:numFmt w:val="decimal"/>
      <w:lvlText w:val="%4)"/>
      <w:lvlJc w:val="left"/>
      <w:pPr>
        <w:ind w:left="1020" w:hanging="360"/>
      </w:pPr>
    </w:lvl>
    <w:lvl w:ilvl="4" w:tplc="06DEB522">
      <w:start w:val="1"/>
      <w:numFmt w:val="decimal"/>
      <w:lvlText w:val="%5)"/>
      <w:lvlJc w:val="left"/>
      <w:pPr>
        <w:ind w:left="1020" w:hanging="360"/>
      </w:pPr>
    </w:lvl>
    <w:lvl w:ilvl="5" w:tplc="5A9CA654">
      <w:start w:val="1"/>
      <w:numFmt w:val="decimal"/>
      <w:lvlText w:val="%6)"/>
      <w:lvlJc w:val="left"/>
      <w:pPr>
        <w:ind w:left="1020" w:hanging="360"/>
      </w:pPr>
    </w:lvl>
    <w:lvl w:ilvl="6" w:tplc="6BCE2CE6">
      <w:start w:val="1"/>
      <w:numFmt w:val="decimal"/>
      <w:lvlText w:val="%7)"/>
      <w:lvlJc w:val="left"/>
      <w:pPr>
        <w:ind w:left="1020" w:hanging="360"/>
      </w:pPr>
    </w:lvl>
    <w:lvl w:ilvl="7" w:tplc="02E2113C">
      <w:start w:val="1"/>
      <w:numFmt w:val="decimal"/>
      <w:lvlText w:val="%8)"/>
      <w:lvlJc w:val="left"/>
      <w:pPr>
        <w:ind w:left="1020" w:hanging="360"/>
      </w:pPr>
    </w:lvl>
    <w:lvl w:ilvl="8" w:tplc="91CCACAC">
      <w:start w:val="1"/>
      <w:numFmt w:val="decimal"/>
      <w:lvlText w:val="%9)"/>
      <w:lvlJc w:val="left"/>
      <w:pPr>
        <w:ind w:left="1020" w:hanging="360"/>
      </w:pPr>
    </w:lvl>
  </w:abstractNum>
  <w:abstractNum w:abstractNumId="9" w15:restartNumberingAfterBreak="0">
    <w:nsid w:val="4BA663F1"/>
    <w:multiLevelType w:val="hybridMultilevel"/>
    <w:tmpl w:val="E6DC4B18"/>
    <w:lvl w:ilvl="0" w:tplc="BDA871E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16C75D0"/>
    <w:multiLevelType w:val="hybridMultilevel"/>
    <w:tmpl w:val="1CB83BB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BBE5C3A"/>
    <w:multiLevelType w:val="hybridMultilevel"/>
    <w:tmpl w:val="8534B680"/>
    <w:lvl w:ilvl="0" w:tplc="4CCCB9B2">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D9F3B69"/>
    <w:multiLevelType w:val="hybridMultilevel"/>
    <w:tmpl w:val="D4764498"/>
    <w:lvl w:ilvl="0" w:tplc="10D2ADAE">
      <w:start w:val="1"/>
      <w:numFmt w:val="decimal"/>
      <w:lvlText w:val="%1."/>
      <w:lvlJc w:val="left"/>
      <w:pPr>
        <w:ind w:left="1020" w:hanging="360"/>
      </w:pPr>
    </w:lvl>
    <w:lvl w:ilvl="1" w:tplc="5A7CDEEC">
      <w:start w:val="1"/>
      <w:numFmt w:val="decimal"/>
      <w:lvlText w:val="%2."/>
      <w:lvlJc w:val="left"/>
      <w:pPr>
        <w:ind w:left="1020" w:hanging="360"/>
      </w:pPr>
    </w:lvl>
    <w:lvl w:ilvl="2" w:tplc="8716E6BE">
      <w:start w:val="1"/>
      <w:numFmt w:val="decimal"/>
      <w:lvlText w:val="%3."/>
      <w:lvlJc w:val="left"/>
      <w:pPr>
        <w:ind w:left="1020" w:hanging="360"/>
      </w:pPr>
    </w:lvl>
    <w:lvl w:ilvl="3" w:tplc="998AEB5A">
      <w:start w:val="1"/>
      <w:numFmt w:val="decimal"/>
      <w:lvlText w:val="%4."/>
      <w:lvlJc w:val="left"/>
      <w:pPr>
        <w:ind w:left="1020" w:hanging="360"/>
      </w:pPr>
    </w:lvl>
    <w:lvl w:ilvl="4" w:tplc="8E3CFF96">
      <w:start w:val="1"/>
      <w:numFmt w:val="decimal"/>
      <w:lvlText w:val="%5."/>
      <w:lvlJc w:val="left"/>
      <w:pPr>
        <w:ind w:left="1020" w:hanging="360"/>
      </w:pPr>
    </w:lvl>
    <w:lvl w:ilvl="5" w:tplc="E39A2758">
      <w:start w:val="1"/>
      <w:numFmt w:val="decimal"/>
      <w:lvlText w:val="%6."/>
      <w:lvlJc w:val="left"/>
      <w:pPr>
        <w:ind w:left="1020" w:hanging="360"/>
      </w:pPr>
    </w:lvl>
    <w:lvl w:ilvl="6" w:tplc="C42071B6">
      <w:start w:val="1"/>
      <w:numFmt w:val="decimal"/>
      <w:lvlText w:val="%7."/>
      <w:lvlJc w:val="left"/>
      <w:pPr>
        <w:ind w:left="1020" w:hanging="360"/>
      </w:pPr>
    </w:lvl>
    <w:lvl w:ilvl="7" w:tplc="CD0856A2">
      <w:start w:val="1"/>
      <w:numFmt w:val="decimal"/>
      <w:lvlText w:val="%8."/>
      <w:lvlJc w:val="left"/>
      <w:pPr>
        <w:ind w:left="1020" w:hanging="360"/>
      </w:pPr>
    </w:lvl>
    <w:lvl w:ilvl="8" w:tplc="0F56AD72">
      <w:start w:val="1"/>
      <w:numFmt w:val="decimal"/>
      <w:lvlText w:val="%9."/>
      <w:lvlJc w:val="left"/>
      <w:pPr>
        <w:ind w:left="1020" w:hanging="360"/>
      </w:pPr>
    </w:lvl>
  </w:abstractNum>
  <w:abstractNum w:abstractNumId="13" w15:restartNumberingAfterBreak="0">
    <w:nsid w:val="6FEF737C"/>
    <w:multiLevelType w:val="hybridMultilevel"/>
    <w:tmpl w:val="52F29F36"/>
    <w:lvl w:ilvl="0" w:tplc="260618C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A4A4B8E"/>
    <w:multiLevelType w:val="hybridMultilevel"/>
    <w:tmpl w:val="9C4A6168"/>
    <w:lvl w:ilvl="0" w:tplc="6A8C1D66">
      <w:start w:val="1"/>
      <w:numFmt w:val="decimal"/>
      <w:lvlText w:val="%1."/>
      <w:lvlJc w:val="left"/>
      <w:pPr>
        <w:ind w:left="720" w:hanging="360"/>
      </w:pPr>
    </w:lvl>
    <w:lvl w:ilvl="1" w:tplc="1F403754">
      <w:start w:val="1"/>
      <w:numFmt w:val="decimal"/>
      <w:lvlText w:val="%2."/>
      <w:lvlJc w:val="left"/>
      <w:pPr>
        <w:ind w:left="720" w:hanging="360"/>
      </w:pPr>
    </w:lvl>
    <w:lvl w:ilvl="2" w:tplc="2334ECAE">
      <w:start w:val="1"/>
      <w:numFmt w:val="decimal"/>
      <w:lvlText w:val="%3."/>
      <w:lvlJc w:val="left"/>
      <w:pPr>
        <w:ind w:left="720" w:hanging="360"/>
      </w:pPr>
    </w:lvl>
    <w:lvl w:ilvl="3" w:tplc="920A1C8A">
      <w:start w:val="1"/>
      <w:numFmt w:val="decimal"/>
      <w:lvlText w:val="%4."/>
      <w:lvlJc w:val="left"/>
      <w:pPr>
        <w:ind w:left="720" w:hanging="360"/>
      </w:pPr>
    </w:lvl>
    <w:lvl w:ilvl="4" w:tplc="1D6AD8AE">
      <w:start w:val="1"/>
      <w:numFmt w:val="decimal"/>
      <w:lvlText w:val="%5."/>
      <w:lvlJc w:val="left"/>
      <w:pPr>
        <w:ind w:left="720" w:hanging="360"/>
      </w:pPr>
    </w:lvl>
    <w:lvl w:ilvl="5" w:tplc="472CB0EA">
      <w:start w:val="1"/>
      <w:numFmt w:val="decimal"/>
      <w:lvlText w:val="%6."/>
      <w:lvlJc w:val="left"/>
      <w:pPr>
        <w:ind w:left="720" w:hanging="360"/>
      </w:pPr>
    </w:lvl>
    <w:lvl w:ilvl="6" w:tplc="707E175E">
      <w:start w:val="1"/>
      <w:numFmt w:val="decimal"/>
      <w:lvlText w:val="%7."/>
      <w:lvlJc w:val="left"/>
      <w:pPr>
        <w:ind w:left="720" w:hanging="360"/>
      </w:pPr>
    </w:lvl>
    <w:lvl w:ilvl="7" w:tplc="F508E592">
      <w:start w:val="1"/>
      <w:numFmt w:val="decimal"/>
      <w:lvlText w:val="%8."/>
      <w:lvlJc w:val="left"/>
      <w:pPr>
        <w:ind w:left="720" w:hanging="360"/>
      </w:pPr>
    </w:lvl>
    <w:lvl w:ilvl="8" w:tplc="A41C3226">
      <w:start w:val="1"/>
      <w:numFmt w:val="decimal"/>
      <w:lvlText w:val="%9."/>
      <w:lvlJc w:val="left"/>
      <w:pPr>
        <w:ind w:left="720" w:hanging="360"/>
      </w:pPr>
    </w:lvl>
  </w:abstractNum>
  <w:abstractNum w:abstractNumId="15" w15:restartNumberingAfterBreak="0">
    <w:nsid w:val="7C75759E"/>
    <w:multiLevelType w:val="multilevel"/>
    <w:tmpl w:val="A864AE8A"/>
    <w:lvl w:ilvl="0">
      <w:start w:val="1"/>
      <w:numFmt w:val="decimal"/>
      <w:lvlText w:val="%1."/>
      <w:lvlJc w:val="left"/>
      <w:pPr>
        <w:ind w:left="720" w:hanging="360"/>
      </w:pPr>
      <w:rPr>
        <w:rFonts w:hint="default"/>
      </w:rPr>
    </w:lvl>
    <w:lvl w:ilvl="1">
      <w:start w:val="6"/>
      <w:numFmt w:val="decimal"/>
      <w:isLgl/>
      <w:lvlText w:val="%1.%2"/>
      <w:lvlJc w:val="left"/>
      <w:pPr>
        <w:ind w:left="945" w:hanging="585"/>
      </w:pPr>
      <w:rPr>
        <w:rFonts w:asciiTheme="majorHAnsi" w:hAnsiTheme="majorHAnsi" w:cstheme="majorBidi" w:hint="default"/>
        <w:b w:val="0"/>
        <w:color w:val="2E74B5" w:themeColor="accent1" w:themeShade="BF"/>
        <w:sz w:val="26"/>
      </w:rPr>
    </w:lvl>
    <w:lvl w:ilvl="2">
      <w:start w:val="3"/>
      <w:numFmt w:val="decimal"/>
      <w:isLgl/>
      <w:lvlText w:val="%1.%2.%3"/>
      <w:lvlJc w:val="left"/>
      <w:pPr>
        <w:ind w:left="1080" w:hanging="720"/>
      </w:pPr>
      <w:rPr>
        <w:rFonts w:asciiTheme="majorHAnsi" w:hAnsiTheme="majorHAnsi" w:cstheme="majorBidi" w:hint="default"/>
        <w:b w:val="0"/>
        <w:color w:val="2E74B5" w:themeColor="accent1" w:themeShade="BF"/>
        <w:sz w:val="26"/>
      </w:rPr>
    </w:lvl>
    <w:lvl w:ilvl="3">
      <w:start w:val="1"/>
      <w:numFmt w:val="decimal"/>
      <w:isLgl/>
      <w:lvlText w:val="%1.%2.%3.%4"/>
      <w:lvlJc w:val="left"/>
      <w:pPr>
        <w:ind w:left="1080" w:hanging="720"/>
      </w:pPr>
      <w:rPr>
        <w:rFonts w:asciiTheme="majorHAnsi" w:hAnsiTheme="majorHAnsi" w:cstheme="majorBidi" w:hint="default"/>
        <w:b w:val="0"/>
        <w:color w:val="2E74B5" w:themeColor="accent1" w:themeShade="BF"/>
        <w:sz w:val="26"/>
      </w:rPr>
    </w:lvl>
    <w:lvl w:ilvl="4">
      <w:start w:val="1"/>
      <w:numFmt w:val="decimal"/>
      <w:isLgl/>
      <w:lvlText w:val="%1.%2.%3.%4.%5"/>
      <w:lvlJc w:val="left"/>
      <w:pPr>
        <w:ind w:left="1440" w:hanging="1080"/>
      </w:pPr>
      <w:rPr>
        <w:rFonts w:asciiTheme="majorHAnsi" w:hAnsiTheme="majorHAnsi" w:cstheme="majorBidi" w:hint="default"/>
        <w:b w:val="0"/>
        <w:color w:val="2E74B5" w:themeColor="accent1" w:themeShade="BF"/>
        <w:sz w:val="26"/>
      </w:rPr>
    </w:lvl>
    <w:lvl w:ilvl="5">
      <w:start w:val="1"/>
      <w:numFmt w:val="decimal"/>
      <w:isLgl/>
      <w:lvlText w:val="%1.%2.%3.%4.%5.%6"/>
      <w:lvlJc w:val="left"/>
      <w:pPr>
        <w:ind w:left="1440" w:hanging="1080"/>
      </w:pPr>
      <w:rPr>
        <w:rFonts w:asciiTheme="majorHAnsi" w:hAnsiTheme="majorHAnsi" w:cstheme="majorBidi" w:hint="default"/>
        <w:b w:val="0"/>
        <w:color w:val="2E74B5" w:themeColor="accent1" w:themeShade="BF"/>
        <w:sz w:val="26"/>
      </w:rPr>
    </w:lvl>
    <w:lvl w:ilvl="6">
      <w:start w:val="1"/>
      <w:numFmt w:val="decimal"/>
      <w:isLgl/>
      <w:lvlText w:val="%1.%2.%3.%4.%5.%6.%7"/>
      <w:lvlJc w:val="left"/>
      <w:pPr>
        <w:ind w:left="1800" w:hanging="1440"/>
      </w:pPr>
      <w:rPr>
        <w:rFonts w:asciiTheme="majorHAnsi" w:hAnsiTheme="majorHAnsi" w:cstheme="majorBidi" w:hint="default"/>
        <w:b w:val="0"/>
        <w:color w:val="2E74B5" w:themeColor="accent1" w:themeShade="BF"/>
        <w:sz w:val="26"/>
      </w:rPr>
    </w:lvl>
    <w:lvl w:ilvl="7">
      <w:start w:val="1"/>
      <w:numFmt w:val="decimal"/>
      <w:isLgl/>
      <w:lvlText w:val="%1.%2.%3.%4.%5.%6.%7.%8"/>
      <w:lvlJc w:val="left"/>
      <w:pPr>
        <w:ind w:left="1800" w:hanging="1440"/>
      </w:pPr>
      <w:rPr>
        <w:rFonts w:asciiTheme="majorHAnsi" w:hAnsiTheme="majorHAnsi" w:cstheme="majorBidi" w:hint="default"/>
        <w:b w:val="0"/>
        <w:color w:val="2E74B5" w:themeColor="accent1" w:themeShade="BF"/>
        <w:sz w:val="26"/>
      </w:rPr>
    </w:lvl>
    <w:lvl w:ilvl="8">
      <w:start w:val="1"/>
      <w:numFmt w:val="decimal"/>
      <w:isLgl/>
      <w:lvlText w:val="%1.%2.%3.%4.%5.%6.%7.%8.%9"/>
      <w:lvlJc w:val="left"/>
      <w:pPr>
        <w:ind w:left="1800" w:hanging="1440"/>
      </w:pPr>
      <w:rPr>
        <w:rFonts w:asciiTheme="majorHAnsi" w:hAnsiTheme="majorHAnsi" w:cstheme="majorBidi" w:hint="default"/>
        <w:b w:val="0"/>
        <w:color w:val="2E74B5" w:themeColor="accent1" w:themeShade="BF"/>
        <w:sz w:val="26"/>
      </w:rPr>
    </w:lvl>
  </w:abstractNum>
  <w:abstractNum w:abstractNumId="16" w15:restartNumberingAfterBreak="0">
    <w:nsid w:val="7CD70EAB"/>
    <w:multiLevelType w:val="hybridMultilevel"/>
    <w:tmpl w:val="0A4A2C12"/>
    <w:lvl w:ilvl="0" w:tplc="2AEACA48">
      <w:start w:val="15"/>
      <w:numFmt w:val="decimal"/>
      <w:lvlText w:val="%1."/>
      <w:lvlJc w:val="left"/>
      <w:pPr>
        <w:ind w:left="787" w:hanging="360"/>
      </w:pPr>
      <w:rPr>
        <w:rFonts w:hint="default"/>
        <w:color w:val="auto"/>
      </w:rPr>
    </w:lvl>
    <w:lvl w:ilvl="1" w:tplc="04090019" w:tentative="1">
      <w:start w:val="1"/>
      <w:numFmt w:val="lowerLetter"/>
      <w:lvlText w:val="%2."/>
      <w:lvlJc w:val="left"/>
      <w:pPr>
        <w:ind w:left="1507" w:hanging="360"/>
      </w:pPr>
    </w:lvl>
    <w:lvl w:ilvl="2" w:tplc="0409001B">
      <w:start w:val="1"/>
      <w:numFmt w:val="lowerRoman"/>
      <w:lvlText w:val="%3."/>
      <w:lvlJc w:val="right"/>
      <w:pPr>
        <w:ind w:left="2227" w:hanging="180"/>
      </w:pPr>
    </w:lvl>
    <w:lvl w:ilvl="3" w:tplc="0409000F">
      <w:start w:val="1"/>
      <w:numFmt w:val="decimal"/>
      <w:lvlText w:val="%4."/>
      <w:lvlJc w:val="left"/>
      <w:pPr>
        <w:ind w:left="2947" w:hanging="360"/>
      </w:pPr>
    </w:lvl>
    <w:lvl w:ilvl="4" w:tplc="04090019" w:tentative="1">
      <w:start w:val="1"/>
      <w:numFmt w:val="lowerLetter"/>
      <w:lvlText w:val="%5."/>
      <w:lvlJc w:val="left"/>
      <w:pPr>
        <w:ind w:left="3667" w:hanging="360"/>
      </w:pPr>
    </w:lvl>
    <w:lvl w:ilvl="5" w:tplc="0409001B" w:tentative="1">
      <w:start w:val="1"/>
      <w:numFmt w:val="lowerRoman"/>
      <w:lvlText w:val="%6."/>
      <w:lvlJc w:val="right"/>
      <w:pPr>
        <w:ind w:left="4387" w:hanging="180"/>
      </w:pPr>
    </w:lvl>
    <w:lvl w:ilvl="6" w:tplc="0409000F" w:tentative="1">
      <w:start w:val="1"/>
      <w:numFmt w:val="decimal"/>
      <w:lvlText w:val="%7."/>
      <w:lvlJc w:val="left"/>
      <w:pPr>
        <w:ind w:left="5107" w:hanging="360"/>
      </w:pPr>
    </w:lvl>
    <w:lvl w:ilvl="7" w:tplc="04090019" w:tentative="1">
      <w:start w:val="1"/>
      <w:numFmt w:val="lowerLetter"/>
      <w:lvlText w:val="%8."/>
      <w:lvlJc w:val="left"/>
      <w:pPr>
        <w:ind w:left="5827" w:hanging="360"/>
      </w:pPr>
    </w:lvl>
    <w:lvl w:ilvl="8" w:tplc="0409001B" w:tentative="1">
      <w:start w:val="1"/>
      <w:numFmt w:val="lowerRoman"/>
      <w:lvlText w:val="%9."/>
      <w:lvlJc w:val="right"/>
      <w:pPr>
        <w:ind w:left="6547" w:hanging="180"/>
      </w:pPr>
    </w:lvl>
  </w:abstractNum>
  <w:num w:numId="1" w16cid:durableId="403450758">
    <w:abstractNumId w:val="15"/>
  </w:num>
  <w:num w:numId="2" w16cid:durableId="370494988">
    <w:abstractNumId w:val="7"/>
  </w:num>
  <w:num w:numId="3" w16cid:durableId="1702586151">
    <w:abstractNumId w:val="2"/>
  </w:num>
  <w:num w:numId="4" w16cid:durableId="162554356">
    <w:abstractNumId w:val="4"/>
  </w:num>
  <w:num w:numId="5" w16cid:durableId="169873860">
    <w:abstractNumId w:val="9"/>
  </w:num>
  <w:num w:numId="6" w16cid:durableId="783619396">
    <w:abstractNumId w:val="14"/>
  </w:num>
  <w:num w:numId="7" w16cid:durableId="880826843">
    <w:abstractNumId w:val="12"/>
  </w:num>
  <w:num w:numId="8" w16cid:durableId="258683231">
    <w:abstractNumId w:val="10"/>
  </w:num>
  <w:num w:numId="9" w16cid:durableId="990058030">
    <w:abstractNumId w:val="1"/>
  </w:num>
  <w:num w:numId="10" w16cid:durableId="2142838785">
    <w:abstractNumId w:val="0"/>
  </w:num>
  <w:num w:numId="11" w16cid:durableId="156196033">
    <w:abstractNumId w:val="5"/>
  </w:num>
  <w:num w:numId="12" w16cid:durableId="759453323">
    <w:abstractNumId w:val="16"/>
  </w:num>
  <w:num w:numId="13" w16cid:durableId="1175531669">
    <w:abstractNumId w:val="3"/>
  </w:num>
  <w:num w:numId="14" w16cid:durableId="1835559781">
    <w:abstractNumId w:val="8"/>
  </w:num>
  <w:num w:numId="15" w16cid:durableId="1786804575">
    <w:abstractNumId w:val="6"/>
  </w:num>
  <w:num w:numId="16" w16cid:durableId="364185694">
    <w:abstractNumId w:val="11"/>
  </w:num>
  <w:num w:numId="17" w16cid:durableId="1680622266">
    <w:abstractNumId w:val="13"/>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pla">
    <w15:presenceInfo w15:providerId="None" w15:userId="spl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revisionView w:markup="0"/>
  <w:trackRevision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7DC6"/>
    <w:rsid w:val="000012EC"/>
    <w:rsid w:val="000018A9"/>
    <w:rsid w:val="00001965"/>
    <w:rsid w:val="00001E78"/>
    <w:rsid w:val="00002A9A"/>
    <w:rsid w:val="000037EE"/>
    <w:rsid w:val="00004D72"/>
    <w:rsid w:val="00006A6A"/>
    <w:rsid w:val="00010B5E"/>
    <w:rsid w:val="00010E13"/>
    <w:rsid w:val="0001203E"/>
    <w:rsid w:val="00012921"/>
    <w:rsid w:val="00012A02"/>
    <w:rsid w:val="00013687"/>
    <w:rsid w:val="00024481"/>
    <w:rsid w:val="000245E2"/>
    <w:rsid w:val="000253D6"/>
    <w:rsid w:val="000274AB"/>
    <w:rsid w:val="00030464"/>
    <w:rsid w:val="00030CC4"/>
    <w:rsid w:val="0003115B"/>
    <w:rsid w:val="00032312"/>
    <w:rsid w:val="00033392"/>
    <w:rsid w:val="00033BEA"/>
    <w:rsid w:val="00034AC3"/>
    <w:rsid w:val="00040C3F"/>
    <w:rsid w:val="00040F8B"/>
    <w:rsid w:val="00041B89"/>
    <w:rsid w:val="000424C4"/>
    <w:rsid w:val="000437E9"/>
    <w:rsid w:val="00045C97"/>
    <w:rsid w:val="0004621D"/>
    <w:rsid w:val="0004640A"/>
    <w:rsid w:val="000471C1"/>
    <w:rsid w:val="0004783B"/>
    <w:rsid w:val="00050BA6"/>
    <w:rsid w:val="00053D9B"/>
    <w:rsid w:val="00054FD1"/>
    <w:rsid w:val="000561C5"/>
    <w:rsid w:val="000564F2"/>
    <w:rsid w:val="00056F8F"/>
    <w:rsid w:val="00057AFB"/>
    <w:rsid w:val="000621EE"/>
    <w:rsid w:val="00064117"/>
    <w:rsid w:val="00064179"/>
    <w:rsid w:val="00065121"/>
    <w:rsid w:val="000660F1"/>
    <w:rsid w:val="000668DF"/>
    <w:rsid w:val="00070A2D"/>
    <w:rsid w:val="000713B5"/>
    <w:rsid w:val="00072EF4"/>
    <w:rsid w:val="00073A57"/>
    <w:rsid w:val="00074B9A"/>
    <w:rsid w:val="00075042"/>
    <w:rsid w:val="00075107"/>
    <w:rsid w:val="00077DEB"/>
    <w:rsid w:val="00077FBC"/>
    <w:rsid w:val="000813C7"/>
    <w:rsid w:val="0008169F"/>
    <w:rsid w:val="000842D3"/>
    <w:rsid w:val="0008466A"/>
    <w:rsid w:val="00084A81"/>
    <w:rsid w:val="00085D02"/>
    <w:rsid w:val="000860C5"/>
    <w:rsid w:val="0008641C"/>
    <w:rsid w:val="00086436"/>
    <w:rsid w:val="00086700"/>
    <w:rsid w:val="000871F9"/>
    <w:rsid w:val="0008798B"/>
    <w:rsid w:val="000907D5"/>
    <w:rsid w:val="0009097E"/>
    <w:rsid w:val="000921BD"/>
    <w:rsid w:val="00093723"/>
    <w:rsid w:val="0009557E"/>
    <w:rsid w:val="000970EE"/>
    <w:rsid w:val="000A29C2"/>
    <w:rsid w:val="000A2BF4"/>
    <w:rsid w:val="000A302A"/>
    <w:rsid w:val="000A3FE5"/>
    <w:rsid w:val="000B0CEB"/>
    <w:rsid w:val="000B0DD6"/>
    <w:rsid w:val="000B0E1C"/>
    <w:rsid w:val="000B0FBD"/>
    <w:rsid w:val="000B230C"/>
    <w:rsid w:val="000B2AC8"/>
    <w:rsid w:val="000B4181"/>
    <w:rsid w:val="000B4FFE"/>
    <w:rsid w:val="000B579F"/>
    <w:rsid w:val="000B7AC5"/>
    <w:rsid w:val="000C0CB0"/>
    <w:rsid w:val="000C1AA9"/>
    <w:rsid w:val="000C3FAB"/>
    <w:rsid w:val="000C5510"/>
    <w:rsid w:val="000C66AB"/>
    <w:rsid w:val="000C693E"/>
    <w:rsid w:val="000C7BDB"/>
    <w:rsid w:val="000D065C"/>
    <w:rsid w:val="000D0C35"/>
    <w:rsid w:val="000D0F26"/>
    <w:rsid w:val="000D251A"/>
    <w:rsid w:val="000D3611"/>
    <w:rsid w:val="000D50FF"/>
    <w:rsid w:val="000D6E36"/>
    <w:rsid w:val="000E0708"/>
    <w:rsid w:val="000E29E8"/>
    <w:rsid w:val="000E70E0"/>
    <w:rsid w:val="000F00BC"/>
    <w:rsid w:val="000F053C"/>
    <w:rsid w:val="000F1034"/>
    <w:rsid w:val="000F17AB"/>
    <w:rsid w:val="000F55E9"/>
    <w:rsid w:val="000F66E8"/>
    <w:rsid w:val="000F7D30"/>
    <w:rsid w:val="0010069F"/>
    <w:rsid w:val="001011C5"/>
    <w:rsid w:val="00102960"/>
    <w:rsid w:val="00105353"/>
    <w:rsid w:val="00113325"/>
    <w:rsid w:val="00114DF3"/>
    <w:rsid w:val="00115659"/>
    <w:rsid w:val="00120925"/>
    <w:rsid w:val="00120ACF"/>
    <w:rsid w:val="00122A15"/>
    <w:rsid w:val="00122F71"/>
    <w:rsid w:val="00124963"/>
    <w:rsid w:val="001339AE"/>
    <w:rsid w:val="0013626E"/>
    <w:rsid w:val="001374ED"/>
    <w:rsid w:val="001411B0"/>
    <w:rsid w:val="00142124"/>
    <w:rsid w:val="001421B2"/>
    <w:rsid w:val="001471C8"/>
    <w:rsid w:val="001502F9"/>
    <w:rsid w:val="001505A1"/>
    <w:rsid w:val="00151231"/>
    <w:rsid w:val="00152D05"/>
    <w:rsid w:val="00153C00"/>
    <w:rsid w:val="001546AC"/>
    <w:rsid w:val="00154703"/>
    <w:rsid w:val="00155CE9"/>
    <w:rsid w:val="0015609A"/>
    <w:rsid w:val="001604D5"/>
    <w:rsid w:val="001651F2"/>
    <w:rsid w:val="00165A52"/>
    <w:rsid w:val="001662F2"/>
    <w:rsid w:val="00171226"/>
    <w:rsid w:val="00171800"/>
    <w:rsid w:val="00171F71"/>
    <w:rsid w:val="00175BAF"/>
    <w:rsid w:val="00175E0F"/>
    <w:rsid w:val="00180556"/>
    <w:rsid w:val="00180767"/>
    <w:rsid w:val="00180A12"/>
    <w:rsid w:val="00180D1D"/>
    <w:rsid w:val="001832AB"/>
    <w:rsid w:val="001841FF"/>
    <w:rsid w:val="00185053"/>
    <w:rsid w:val="00185537"/>
    <w:rsid w:val="001856E9"/>
    <w:rsid w:val="00185C61"/>
    <w:rsid w:val="00187218"/>
    <w:rsid w:val="00190193"/>
    <w:rsid w:val="001914AE"/>
    <w:rsid w:val="00191F30"/>
    <w:rsid w:val="0019307E"/>
    <w:rsid w:val="0019326E"/>
    <w:rsid w:val="0019356D"/>
    <w:rsid w:val="00194C11"/>
    <w:rsid w:val="001959DB"/>
    <w:rsid w:val="00195C57"/>
    <w:rsid w:val="001A050B"/>
    <w:rsid w:val="001A3DDA"/>
    <w:rsid w:val="001A5500"/>
    <w:rsid w:val="001A74BD"/>
    <w:rsid w:val="001B1161"/>
    <w:rsid w:val="001B1AAA"/>
    <w:rsid w:val="001B27CB"/>
    <w:rsid w:val="001B38CC"/>
    <w:rsid w:val="001B4414"/>
    <w:rsid w:val="001B45FC"/>
    <w:rsid w:val="001B583A"/>
    <w:rsid w:val="001B6A3D"/>
    <w:rsid w:val="001B6B82"/>
    <w:rsid w:val="001B6E80"/>
    <w:rsid w:val="001B7B1B"/>
    <w:rsid w:val="001C02CE"/>
    <w:rsid w:val="001C06E3"/>
    <w:rsid w:val="001C1130"/>
    <w:rsid w:val="001C1B32"/>
    <w:rsid w:val="001C371A"/>
    <w:rsid w:val="001C570B"/>
    <w:rsid w:val="001C5BF6"/>
    <w:rsid w:val="001C6452"/>
    <w:rsid w:val="001C7614"/>
    <w:rsid w:val="001D0CB2"/>
    <w:rsid w:val="001D14CE"/>
    <w:rsid w:val="001D2155"/>
    <w:rsid w:val="001D47AF"/>
    <w:rsid w:val="001D55B1"/>
    <w:rsid w:val="001D5C24"/>
    <w:rsid w:val="001D5D8A"/>
    <w:rsid w:val="001D6388"/>
    <w:rsid w:val="001D6EDE"/>
    <w:rsid w:val="001E0E1D"/>
    <w:rsid w:val="001E1228"/>
    <w:rsid w:val="001E122E"/>
    <w:rsid w:val="001E139C"/>
    <w:rsid w:val="001E1B63"/>
    <w:rsid w:val="001E1F1C"/>
    <w:rsid w:val="001E2C1F"/>
    <w:rsid w:val="001E2EC1"/>
    <w:rsid w:val="001E663A"/>
    <w:rsid w:val="001F04F2"/>
    <w:rsid w:val="001F510F"/>
    <w:rsid w:val="001F67E1"/>
    <w:rsid w:val="001F67FF"/>
    <w:rsid w:val="002003BF"/>
    <w:rsid w:val="00200652"/>
    <w:rsid w:val="00201C1B"/>
    <w:rsid w:val="002058AA"/>
    <w:rsid w:val="00206858"/>
    <w:rsid w:val="00207066"/>
    <w:rsid w:val="002070FB"/>
    <w:rsid w:val="002104B3"/>
    <w:rsid w:val="002106C2"/>
    <w:rsid w:val="00210EDC"/>
    <w:rsid w:val="002118BA"/>
    <w:rsid w:val="00215E96"/>
    <w:rsid w:val="00221921"/>
    <w:rsid w:val="002220EE"/>
    <w:rsid w:val="002238FD"/>
    <w:rsid w:val="00223F7A"/>
    <w:rsid w:val="00224067"/>
    <w:rsid w:val="00224897"/>
    <w:rsid w:val="002248EF"/>
    <w:rsid w:val="00230B01"/>
    <w:rsid w:val="00231817"/>
    <w:rsid w:val="00233376"/>
    <w:rsid w:val="00235E7C"/>
    <w:rsid w:val="00240F60"/>
    <w:rsid w:val="00242294"/>
    <w:rsid w:val="00243843"/>
    <w:rsid w:val="00243DD9"/>
    <w:rsid w:val="002445AE"/>
    <w:rsid w:val="00245091"/>
    <w:rsid w:val="002455D1"/>
    <w:rsid w:val="00245F6A"/>
    <w:rsid w:val="00247F9E"/>
    <w:rsid w:val="00250801"/>
    <w:rsid w:val="00251306"/>
    <w:rsid w:val="00251967"/>
    <w:rsid w:val="002525AF"/>
    <w:rsid w:val="00253569"/>
    <w:rsid w:val="00255839"/>
    <w:rsid w:val="00257F0F"/>
    <w:rsid w:val="0026024B"/>
    <w:rsid w:val="0026124D"/>
    <w:rsid w:val="00262C4E"/>
    <w:rsid w:val="00263D0D"/>
    <w:rsid w:val="00264AA1"/>
    <w:rsid w:val="002712BB"/>
    <w:rsid w:val="00272D89"/>
    <w:rsid w:val="00274ED2"/>
    <w:rsid w:val="00274FBD"/>
    <w:rsid w:val="00275640"/>
    <w:rsid w:val="002757ED"/>
    <w:rsid w:val="00275905"/>
    <w:rsid w:val="00276040"/>
    <w:rsid w:val="00282C93"/>
    <w:rsid w:val="00283FCF"/>
    <w:rsid w:val="00284CEB"/>
    <w:rsid w:val="00284EBF"/>
    <w:rsid w:val="0028652E"/>
    <w:rsid w:val="00287227"/>
    <w:rsid w:val="00287910"/>
    <w:rsid w:val="00290DB4"/>
    <w:rsid w:val="00291A3C"/>
    <w:rsid w:val="00291A42"/>
    <w:rsid w:val="0029483E"/>
    <w:rsid w:val="00294939"/>
    <w:rsid w:val="00295D5D"/>
    <w:rsid w:val="00296380"/>
    <w:rsid w:val="00296D7F"/>
    <w:rsid w:val="00296E17"/>
    <w:rsid w:val="0029724B"/>
    <w:rsid w:val="002A0FC3"/>
    <w:rsid w:val="002A1485"/>
    <w:rsid w:val="002A398F"/>
    <w:rsid w:val="002A3C06"/>
    <w:rsid w:val="002A40B5"/>
    <w:rsid w:val="002A68C3"/>
    <w:rsid w:val="002A7C28"/>
    <w:rsid w:val="002B0821"/>
    <w:rsid w:val="002B0916"/>
    <w:rsid w:val="002B4460"/>
    <w:rsid w:val="002B4A53"/>
    <w:rsid w:val="002B4CC0"/>
    <w:rsid w:val="002B5903"/>
    <w:rsid w:val="002B790D"/>
    <w:rsid w:val="002C0C5D"/>
    <w:rsid w:val="002C2C2A"/>
    <w:rsid w:val="002C302A"/>
    <w:rsid w:val="002C3D4F"/>
    <w:rsid w:val="002C4054"/>
    <w:rsid w:val="002C546E"/>
    <w:rsid w:val="002C627F"/>
    <w:rsid w:val="002C727E"/>
    <w:rsid w:val="002D1119"/>
    <w:rsid w:val="002D2A64"/>
    <w:rsid w:val="002D3010"/>
    <w:rsid w:val="002D4896"/>
    <w:rsid w:val="002D6727"/>
    <w:rsid w:val="002D699E"/>
    <w:rsid w:val="002D69CC"/>
    <w:rsid w:val="002E0907"/>
    <w:rsid w:val="002E0D96"/>
    <w:rsid w:val="002E16EB"/>
    <w:rsid w:val="002E223F"/>
    <w:rsid w:val="002E29C5"/>
    <w:rsid w:val="002E389A"/>
    <w:rsid w:val="002E5381"/>
    <w:rsid w:val="002E5A03"/>
    <w:rsid w:val="002E60DC"/>
    <w:rsid w:val="002E6461"/>
    <w:rsid w:val="002E6BD0"/>
    <w:rsid w:val="002F114F"/>
    <w:rsid w:val="002F2FB4"/>
    <w:rsid w:val="002F34DD"/>
    <w:rsid w:val="002F5135"/>
    <w:rsid w:val="002F58C2"/>
    <w:rsid w:val="002F7411"/>
    <w:rsid w:val="00300124"/>
    <w:rsid w:val="0030040C"/>
    <w:rsid w:val="00300C05"/>
    <w:rsid w:val="00302B40"/>
    <w:rsid w:val="00304E56"/>
    <w:rsid w:val="0030714F"/>
    <w:rsid w:val="00310BD1"/>
    <w:rsid w:val="00313CCD"/>
    <w:rsid w:val="00321B6B"/>
    <w:rsid w:val="003228B2"/>
    <w:rsid w:val="00323945"/>
    <w:rsid w:val="00325240"/>
    <w:rsid w:val="003258EC"/>
    <w:rsid w:val="00326461"/>
    <w:rsid w:val="0032662F"/>
    <w:rsid w:val="0033021E"/>
    <w:rsid w:val="00331F44"/>
    <w:rsid w:val="00335F27"/>
    <w:rsid w:val="00336868"/>
    <w:rsid w:val="0034209F"/>
    <w:rsid w:val="003430F5"/>
    <w:rsid w:val="00344CF0"/>
    <w:rsid w:val="003555AA"/>
    <w:rsid w:val="003568E2"/>
    <w:rsid w:val="003604F2"/>
    <w:rsid w:val="00360DAD"/>
    <w:rsid w:val="00360ED4"/>
    <w:rsid w:val="003624BE"/>
    <w:rsid w:val="00363175"/>
    <w:rsid w:val="003635A0"/>
    <w:rsid w:val="00364482"/>
    <w:rsid w:val="0036608F"/>
    <w:rsid w:val="00366478"/>
    <w:rsid w:val="003676E4"/>
    <w:rsid w:val="0037057B"/>
    <w:rsid w:val="00370777"/>
    <w:rsid w:val="00372199"/>
    <w:rsid w:val="00372BE7"/>
    <w:rsid w:val="00373585"/>
    <w:rsid w:val="003739B6"/>
    <w:rsid w:val="003755EC"/>
    <w:rsid w:val="00376C4D"/>
    <w:rsid w:val="00377449"/>
    <w:rsid w:val="003776D4"/>
    <w:rsid w:val="00383462"/>
    <w:rsid w:val="0038770E"/>
    <w:rsid w:val="003916F1"/>
    <w:rsid w:val="0039284E"/>
    <w:rsid w:val="00392987"/>
    <w:rsid w:val="003931DC"/>
    <w:rsid w:val="003954F2"/>
    <w:rsid w:val="00395CF1"/>
    <w:rsid w:val="00397733"/>
    <w:rsid w:val="003A09E1"/>
    <w:rsid w:val="003A336C"/>
    <w:rsid w:val="003A44DA"/>
    <w:rsid w:val="003A4939"/>
    <w:rsid w:val="003A529E"/>
    <w:rsid w:val="003A5A5E"/>
    <w:rsid w:val="003A5AEF"/>
    <w:rsid w:val="003A6A03"/>
    <w:rsid w:val="003B163D"/>
    <w:rsid w:val="003B2144"/>
    <w:rsid w:val="003B3359"/>
    <w:rsid w:val="003B34A8"/>
    <w:rsid w:val="003B4100"/>
    <w:rsid w:val="003B49AC"/>
    <w:rsid w:val="003B6157"/>
    <w:rsid w:val="003B6252"/>
    <w:rsid w:val="003B7C00"/>
    <w:rsid w:val="003B7D6A"/>
    <w:rsid w:val="003C07C8"/>
    <w:rsid w:val="003C1FC2"/>
    <w:rsid w:val="003C2501"/>
    <w:rsid w:val="003C286D"/>
    <w:rsid w:val="003C2F1A"/>
    <w:rsid w:val="003C33DC"/>
    <w:rsid w:val="003C3E88"/>
    <w:rsid w:val="003C46BB"/>
    <w:rsid w:val="003C5DBF"/>
    <w:rsid w:val="003C7EF4"/>
    <w:rsid w:val="003D0F0A"/>
    <w:rsid w:val="003D38C3"/>
    <w:rsid w:val="003D533C"/>
    <w:rsid w:val="003D6E0B"/>
    <w:rsid w:val="003D7274"/>
    <w:rsid w:val="003E0B6E"/>
    <w:rsid w:val="003E0BDE"/>
    <w:rsid w:val="003E1EE1"/>
    <w:rsid w:val="003E2F94"/>
    <w:rsid w:val="003E53F9"/>
    <w:rsid w:val="003E5AB6"/>
    <w:rsid w:val="003E5B4A"/>
    <w:rsid w:val="003F16E8"/>
    <w:rsid w:val="003F48D8"/>
    <w:rsid w:val="003F5ECF"/>
    <w:rsid w:val="003F688C"/>
    <w:rsid w:val="004026D4"/>
    <w:rsid w:val="00402F9B"/>
    <w:rsid w:val="004032B0"/>
    <w:rsid w:val="0040610B"/>
    <w:rsid w:val="00406BAB"/>
    <w:rsid w:val="00406F34"/>
    <w:rsid w:val="004074A7"/>
    <w:rsid w:val="00407997"/>
    <w:rsid w:val="00407A57"/>
    <w:rsid w:val="00407FCB"/>
    <w:rsid w:val="0041142B"/>
    <w:rsid w:val="00412D6E"/>
    <w:rsid w:val="00414794"/>
    <w:rsid w:val="004157AF"/>
    <w:rsid w:val="0041631F"/>
    <w:rsid w:val="0041646A"/>
    <w:rsid w:val="004169A8"/>
    <w:rsid w:val="00417B1C"/>
    <w:rsid w:val="00420D12"/>
    <w:rsid w:val="00421AAB"/>
    <w:rsid w:val="00422522"/>
    <w:rsid w:val="004233B0"/>
    <w:rsid w:val="00423612"/>
    <w:rsid w:val="00424360"/>
    <w:rsid w:val="00424B79"/>
    <w:rsid w:val="0042660F"/>
    <w:rsid w:val="00426B75"/>
    <w:rsid w:val="004315E0"/>
    <w:rsid w:val="00435625"/>
    <w:rsid w:val="00435760"/>
    <w:rsid w:val="00436A4E"/>
    <w:rsid w:val="00440051"/>
    <w:rsid w:val="004417E4"/>
    <w:rsid w:val="00441A4E"/>
    <w:rsid w:val="00444966"/>
    <w:rsid w:val="00445565"/>
    <w:rsid w:val="004465D8"/>
    <w:rsid w:val="00447B2E"/>
    <w:rsid w:val="00450323"/>
    <w:rsid w:val="00452BC1"/>
    <w:rsid w:val="00453A6F"/>
    <w:rsid w:val="004540A8"/>
    <w:rsid w:val="004549E3"/>
    <w:rsid w:val="00456377"/>
    <w:rsid w:val="004577B3"/>
    <w:rsid w:val="004579F7"/>
    <w:rsid w:val="00457FDB"/>
    <w:rsid w:val="004613CE"/>
    <w:rsid w:val="00461DAB"/>
    <w:rsid w:val="00462068"/>
    <w:rsid w:val="0046225D"/>
    <w:rsid w:val="00462879"/>
    <w:rsid w:val="00465284"/>
    <w:rsid w:val="00466EC6"/>
    <w:rsid w:val="00467A4B"/>
    <w:rsid w:val="00473A8C"/>
    <w:rsid w:val="00473EAC"/>
    <w:rsid w:val="00474175"/>
    <w:rsid w:val="00474C3D"/>
    <w:rsid w:val="00475BCA"/>
    <w:rsid w:val="00476C18"/>
    <w:rsid w:val="00480A5E"/>
    <w:rsid w:val="00480FFF"/>
    <w:rsid w:val="0048192C"/>
    <w:rsid w:val="004819BE"/>
    <w:rsid w:val="004821CF"/>
    <w:rsid w:val="00483CD8"/>
    <w:rsid w:val="00484CC3"/>
    <w:rsid w:val="004870A1"/>
    <w:rsid w:val="00487349"/>
    <w:rsid w:val="0048759A"/>
    <w:rsid w:val="004901EC"/>
    <w:rsid w:val="00490FB9"/>
    <w:rsid w:val="0049102A"/>
    <w:rsid w:val="00493905"/>
    <w:rsid w:val="00497C4A"/>
    <w:rsid w:val="004A15D0"/>
    <w:rsid w:val="004A1900"/>
    <w:rsid w:val="004A252E"/>
    <w:rsid w:val="004A39AE"/>
    <w:rsid w:val="004A39B0"/>
    <w:rsid w:val="004A417D"/>
    <w:rsid w:val="004A4CFA"/>
    <w:rsid w:val="004A5CC1"/>
    <w:rsid w:val="004A76B4"/>
    <w:rsid w:val="004B16CE"/>
    <w:rsid w:val="004B4C8A"/>
    <w:rsid w:val="004B5575"/>
    <w:rsid w:val="004B6FAD"/>
    <w:rsid w:val="004C2F64"/>
    <w:rsid w:val="004C3EAC"/>
    <w:rsid w:val="004C4C22"/>
    <w:rsid w:val="004C5EB5"/>
    <w:rsid w:val="004C6D27"/>
    <w:rsid w:val="004C7C58"/>
    <w:rsid w:val="004D1682"/>
    <w:rsid w:val="004D4534"/>
    <w:rsid w:val="004D4E92"/>
    <w:rsid w:val="004D4F44"/>
    <w:rsid w:val="004E1B04"/>
    <w:rsid w:val="004E7BD8"/>
    <w:rsid w:val="004F01F2"/>
    <w:rsid w:val="004F180D"/>
    <w:rsid w:val="004F20C2"/>
    <w:rsid w:val="004F2AB1"/>
    <w:rsid w:val="004F315E"/>
    <w:rsid w:val="004F346D"/>
    <w:rsid w:val="004F4D0E"/>
    <w:rsid w:val="004F54BD"/>
    <w:rsid w:val="004F6684"/>
    <w:rsid w:val="004F7977"/>
    <w:rsid w:val="0050305D"/>
    <w:rsid w:val="00503EF8"/>
    <w:rsid w:val="00505E73"/>
    <w:rsid w:val="00505EAA"/>
    <w:rsid w:val="0050699A"/>
    <w:rsid w:val="005079A7"/>
    <w:rsid w:val="005119FE"/>
    <w:rsid w:val="00512FDE"/>
    <w:rsid w:val="00513D49"/>
    <w:rsid w:val="00513FE2"/>
    <w:rsid w:val="00514A4F"/>
    <w:rsid w:val="00514A6F"/>
    <w:rsid w:val="00514CCA"/>
    <w:rsid w:val="00515E2F"/>
    <w:rsid w:val="00516146"/>
    <w:rsid w:val="00520905"/>
    <w:rsid w:val="00520A99"/>
    <w:rsid w:val="00522C96"/>
    <w:rsid w:val="00522FE7"/>
    <w:rsid w:val="00524F5F"/>
    <w:rsid w:val="0052611D"/>
    <w:rsid w:val="0052613E"/>
    <w:rsid w:val="005275AE"/>
    <w:rsid w:val="00527984"/>
    <w:rsid w:val="00527CF5"/>
    <w:rsid w:val="0053068F"/>
    <w:rsid w:val="005330A5"/>
    <w:rsid w:val="00534259"/>
    <w:rsid w:val="0053430E"/>
    <w:rsid w:val="005367FB"/>
    <w:rsid w:val="005377F6"/>
    <w:rsid w:val="0053783D"/>
    <w:rsid w:val="00540133"/>
    <w:rsid w:val="00542061"/>
    <w:rsid w:val="00542F92"/>
    <w:rsid w:val="005431DF"/>
    <w:rsid w:val="0054322C"/>
    <w:rsid w:val="0054603F"/>
    <w:rsid w:val="0054761B"/>
    <w:rsid w:val="005501C4"/>
    <w:rsid w:val="005502F9"/>
    <w:rsid w:val="00550611"/>
    <w:rsid w:val="0055125F"/>
    <w:rsid w:val="005520C5"/>
    <w:rsid w:val="00552350"/>
    <w:rsid w:val="005525D1"/>
    <w:rsid w:val="005538A9"/>
    <w:rsid w:val="00553E5D"/>
    <w:rsid w:val="00554342"/>
    <w:rsid w:val="00554C05"/>
    <w:rsid w:val="0055592E"/>
    <w:rsid w:val="00557771"/>
    <w:rsid w:val="00557CC8"/>
    <w:rsid w:val="00557F24"/>
    <w:rsid w:val="00560845"/>
    <w:rsid w:val="00561704"/>
    <w:rsid w:val="0056210C"/>
    <w:rsid w:val="00565B1B"/>
    <w:rsid w:val="00571F81"/>
    <w:rsid w:val="00573226"/>
    <w:rsid w:val="0057402C"/>
    <w:rsid w:val="00575B50"/>
    <w:rsid w:val="00577674"/>
    <w:rsid w:val="00577762"/>
    <w:rsid w:val="00577939"/>
    <w:rsid w:val="00577BCA"/>
    <w:rsid w:val="00581683"/>
    <w:rsid w:val="005820DC"/>
    <w:rsid w:val="00582151"/>
    <w:rsid w:val="0058284C"/>
    <w:rsid w:val="00582C49"/>
    <w:rsid w:val="00583170"/>
    <w:rsid w:val="00583B59"/>
    <w:rsid w:val="00583DA2"/>
    <w:rsid w:val="00586825"/>
    <w:rsid w:val="00586929"/>
    <w:rsid w:val="00590021"/>
    <w:rsid w:val="00591872"/>
    <w:rsid w:val="00592563"/>
    <w:rsid w:val="00592B11"/>
    <w:rsid w:val="00594A89"/>
    <w:rsid w:val="005A016C"/>
    <w:rsid w:val="005A0A5B"/>
    <w:rsid w:val="005A11B9"/>
    <w:rsid w:val="005A303D"/>
    <w:rsid w:val="005A3537"/>
    <w:rsid w:val="005A56D0"/>
    <w:rsid w:val="005A7390"/>
    <w:rsid w:val="005B016B"/>
    <w:rsid w:val="005B12AC"/>
    <w:rsid w:val="005B2410"/>
    <w:rsid w:val="005B2C4F"/>
    <w:rsid w:val="005B341F"/>
    <w:rsid w:val="005B3EFE"/>
    <w:rsid w:val="005B5079"/>
    <w:rsid w:val="005B5610"/>
    <w:rsid w:val="005B6677"/>
    <w:rsid w:val="005B7764"/>
    <w:rsid w:val="005B7BEB"/>
    <w:rsid w:val="005C0B9A"/>
    <w:rsid w:val="005C2D72"/>
    <w:rsid w:val="005C44F1"/>
    <w:rsid w:val="005C4B35"/>
    <w:rsid w:val="005C56D6"/>
    <w:rsid w:val="005C6B3C"/>
    <w:rsid w:val="005C70C7"/>
    <w:rsid w:val="005C7AAD"/>
    <w:rsid w:val="005C7EE0"/>
    <w:rsid w:val="005D0F29"/>
    <w:rsid w:val="005D17EA"/>
    <w:rsid w:val="005D3B3F"/>
    <w:rsid w:val="005D5E86"/>
    <w:rsid w:val="005D5FA7"/>
    <w:rsid w:val="005D6300"/>
    <w:rsid w:val="005E05B7"/>
    <w:rsid w:val="005E216B"/>
    <w:rsid w:val="005E3E9C"/>
    <w:rsid w:val="005E4E61"/>
    <w:rsid w:val="005E5A28"/>
    <w:rsid w:val="005E6477"/>
    <w:rsid w:val="005E690B"/>
    <w:rsid w:val="005E6F44"/>
    <w:rsid w:val="005F149C"/>
    <w:rsid w:val="005F2117"/>
    <w:rsid w:val="005F35BD"/>
    <w:rsid w:val="005F3B12"/>
    <w:rsid w:val="005F4988"/>
    <w:rsid w:val="005F677C"/>
    <w:rsid w:val="005F6A05"/>
    <w:rsid w:val="005F6A48"/>
    <w:rsid w:val="00600A68"/>
    <w:rsid w:val="006026E7"/>
    <w:rsid w:val="006053DC"/>
    <w:rsid w:val="0060746F"/>
    <w:rsid w:val="00611681"/>
    <w:rsid w:val="0061233F"/>
    <w:rsid w:val="00614052"/>
    <w:rsid w:val="00614D8B"/>
    <w:rsid w:val="00622670"/>
    <w:rsid w:val="00622BE0"/>
    <w:rsid w:val="006239D4"/>
    <w:rsid w:val="0062436C"/>
    <w:rsid w:val="006246D5"/>
    <w:rsid w:val="00624AB8"/>
    <w:rsid w:val="00630229"/>
    <w:rsid w:val="006302F4"/>
    <w:rsid w:val="006312E0"/>
    <w:rsid w:val="0063268B"/>
    <w:rsid w:val="00633011"/>
    <w:rsid w:val="0063333F"/>
    <w:rsid w:val="006346A3"/>
    <w:rsid w:val="00637FE5"/>
    <w:rsid w:val="006408D0"/>
    <w:rsid w:val="006420E7"/>
    <w:rsid w:val="0064327D"/>
    <w:rsid w:val="00645B5A"/>
    <w:rsid w:val="00646721"/>
    <w:rsid w:val="00647B07"/>
    <w:rsid w:val="00647C36"/>
    <w:rsid w:val="006509FF"/>
    <w:rsid w:val="0065106F"/>
    <w:rsid w:val="0065172B"/>
    <w:rsid w:val="00652320"/>
    <w:rsid w:val="00656E92"/>
    <w:rsid w:val="00656EE0"/>
    <w:rsid w:val="00661D20"/>
    <w:rsid w:val="006638A8"/>
    <w:rsid w:val="00664602"/>
    <w:rsid w:val="00666E11"/>
    <w:rsid w:val="00667169"/>
    <w:rsid w:val="0066761F"/>
    <w:rsid w:val="006713D5"/>
    <w:rsid w:val="006723E2"/>
    <w:rsid w:val="00672B18"/>
    <w:rsid w:val="00672DA3"/>
    <w:rsid w:val="006730FF"/>
    <w:rsid w:val="0067330C"/>
    <w:rsid w:val="00675C43"/>
    <w:rsid w:val="00675E8C"/>
    <w:rsid w:val="00676610"/>
    <w:rsid w:val="006768FB"/>
    <w:rsid w:val="00676F57"/>
    <w:rsid w:val="00677113"/>
    <w:rsid w:val="00677526"/>
    <w:rsid w:val="0068068D"/>
    <w:rsid w:val="006809B0"/>
    <w:rsid w:val="00680D52"/>
    <w:rsid w:val="00682DC4"/>
    <w:rsid w:val="0068448C"/>
    <w:rsid w:val="006858A9"/>
    <w:rsid w:val="006876E1"/>
    <w:rsid w:val="00687818"/>
    <w:rsid w:val="006914AA"/>
    <w:rsid w:val="0069154F"/>
    <w:rsid w:val="00694B13"/>
    <w:rsid w:val="00695127"/>
    <w:rsid w:val="0069691D"/>
    <w:rsid w:val="006978D8"/>
    <w:rsid w:val="00697DC6"/>
    <w:rsid w:val="006A01F8"/>
    <w:rsid w:val="006A21BD"/>
    <w:rsid w:val="006A2A10"/>
    <w:rsid w:val="006A3CAB"/>
    <w:rsid w:val="006A3F29"/>
    <w:rsid w:val="006A4EB1"/>
    <w:rsid w:val="006A6B6B"/>
    <w:rsid w:val="006A700D"/>
    <w:rsid w:val="006B2D3E"/>
    <w:rsid w:val="006B5CC8"/>
    <w:rsid w:val="006B6FAD"/>
    <w:rsid w:val="006B7A2A"/>
    <w:rsid w:val="006C38FE"/>
    <w:rsid w:val="006C3CC7"/>
    <w:rsid w:val="006C6AA3"/>
    <w:rsid w:val="006D06B4"/>
    <w:rsid w:val="006D074B"/>
    <w:rsid w:val="006D0977"/>
    <w:rsid w:val="006D0D9A"/>
    <w:rsid w:val="006D1B7F"/>
    <w:rsid w:val="006D3939"/>
    <w:rsid w:val="006D3E60"/>
    <w:rsid w:val="006D5F36"/>
    <w:rsid w:val="006D6B13"/>
    <w:rsid w:val="006D7E3C"/>
    <w:rsid w:val="006E01FD"/>
    <w:rsid w:val="006E0C7E"/>
    <w:rsid w:val="006E2A9D"/>
    <w:rsid w:val="006E402D"/>
    <w:rsid w:val="006E64A8"/>
    <w:rsid w:val="006E6C4A"/>
    <w:rsid w:val="006F2140"/>
    <w:rsid w:val="006F3365"/>
    <w:rsid w:val="006F3F30"/>
    <w:rsid w:val="006F447A"/>
    <w:rsid w:val="006F6611"/>
    <w:rsid w:val="006F6F5B"/>
    <w:rsid w:val="006F7C8E"/>
    <w:rsid w:val="0070011D"/>
    <w:rsid w:val="0070114A"/>
    <w:rsid w:val="00701BD5"/>
    <w:rsid w:val="00703AD9"/>
    <w:rsid w:val="00703E5C"/>
    <w:rsid w:val="00705C1B"/>
    <w:rsid w:val="00706114"/>
    <w:rsid w:val="00706699"/>
    <w:rsid w:val="00706C2B"/>
    <w:rsid w:val="00710F7C"/>
    <w:rsid w:val="00712E69"/>
    <w:rsid w:val="00713D2F"/>
    <w:rsid w:val="007153A8"/>
    <w:rsid w:val="00715820"/>
    <w:rsid w:val="00716C7F"/>
    <w:rsid w:val="007208DD"/>
    <w:rsid w:val="0072203B"/>
    <w:rsid w:val="0072367D"/>
    <w:rsid w:val="00723840"/>
    <w:rsid w:val="00724DC8"/>
    <w:rsid w:val="00724EF7"/>
    <w:rsid w:val="00727E21"/>
    <w:rsid w:val="00731116"/>
    <w:rsid w:val="00731EF1"/>
    <w:rsid w:val="0073348F"/>
    <w:rsid w:val="007365B7"/>
    <w:rsid w:val="007404D4"/>
    <w:rsid w:val="007408F5"/>
    <w:rsid w:val="00741BA5"/>
    <w:rsid w:val="00744A15"/>
    <w:rsid w:val="0074665B"/>
    <w:rsid w:val="0074688D"/>
    <w:rsid w:val="007471A5"/>
    <w:rsid w:val="00747665"/>
    <w:rsid w:val="0075004C"/>
    <w:rsid w:val="00750B77"/>
    <w:rsid w:val="007516CC"/>
    <w:rsid w:val="00752C0B"/>
    <w:rsid w:val="007537D0"/>
    <w:rsid w:val="00754053"/>
    <w:rsid w:val="007555BB"/>
    <w:rsid w:val="007620F8"/>
    <w:rsid w:val="00762E0A"/>
    <w:rsid w:val="00765618"/>
    <w:rsid w:val="00765ACA"/>
    <w:rsid w:val="00770133"/>
    <w:rsid w:val="00770A5F"/>
    <w:rsid w:val="00770FAE"/>
    <w:rsid w:val="00771464"/>
    <w:rsid w:val="0077152B"/>
    <w:rsid w:val="00772189"/>
    <w:rsid w:val="007721C2"/>
    <w:rsid w:val="00772ACA"/>
    <w:rsid w:val="007734AD"/>
    <w:rsid w:val="00774290"/>
    <w:rsid w:val="00775BB4"/>
    <w:rsid w:val="007802A8"/>
    <w:rsid w:val="00780792"/>
    <w:rsid w:val="00780FE6"/>
    <w:rsid w:val="0078322A"/>
    <w:rsid w:val="0078394D"/>
    <w:rsid w:val="00784165"/>
    <w:rsid w:val="00784588"/>
    <w:rsid w:val="007848CF"/>
    <w:rsid w:val="0078574E"/>
    <w:rsid w:val="00791511"/>
    <w:rsid w:val="00795368"/>
    <w:rsid w:val="0079663F"/>
    <w:rsid w:val="00797A31"/>
    <w:rsid w:val="007A2FE1"/>
    <w:rsid w:val="007A3646"/>
    <w:rsid w:val="007A6016"/>
    <w:rsid w:val="007A7B78"/>
    <w:rsid w:val="007B26B8"/>
    <w:rsid w:val="007B5BE3"/>
    <w:rsid w:val="007B6678"/>
    <w:rsid w:val="007C0962"/>
    <w:rsid w:val="007C155A"/>
    <w:rsid w:val="007C2310"/>
    <w:rsid w:val="007C2AE9"/>
    <w:rsid w:val="007C31A9"/>
    <w:rsid w:val="007C38F9"/>
    <w:rsid w:val="007C6E09"/>
    <w:rsid w:val="007C6F51"/>
    <w:rsid w:val="007C74B9"/>
    <w:rsid w:val="007D1E9E"/>
    <w:rsid w:val="007D251F"/>
    <w:rsid w:val="007D2EDF"/>
    <w:rsid w:val="007D3FCA"/>
    <w:rsid w:val="007E002F"/>
    <w:rsid w:val="007E3EEC"/>
    <w:rsid w:val="007E44AD"/>
    <w:rsid w:val="007E7024"/>
    <w:rsid w:val="007E7801"/>
    <w:rsid w:val="007E7F5A"/>
    <w:rsid w:val="007F1CD2"/>
    <w:rsid w:val="007F1D53"/>
    <w:rsid w:val="007F3520"/>
    <w:rsid w:val="007F40B6"/>
    <w:rsid w:val="007F4BE9"/>
    <w:rsid w:val="007F5EE3"/>
    <w:rsid w:val="007F7FCE"/>
    <w:rsid w:val="008012F5"/>
    <w:rsid w:val="00801A05"/>
    <w:rsid w:val="0080454A"/>
    <w:rsid w:val="0080492F"/>
    <w:rsid w:val="008053BD"/>
    <w:rsid w:val="008054E7"/>
    <w:rsid w:val="008059C3"/>
    <w:rsid w:val="00805FEF"/>
    <w:rsid w:val="0080678A"/>
    <w:rsid w:val="00807594"/>
    <w:rsid w:val="0081230F"/>
    <w:rsid w:val="00812B61"/>
    <w:rsid w:val="00816623"/>
    <w:rsid w:val="008177D2"/>
    <w:rsid w:val="00820254"/>
    <w:rsid w:val="00820DFC"/>
    <w:rsid w:val="00821555"/>
    <w:rsid w:val="00821F49"/>
    <w:rsid w:val="00823843"/>
    <w:rsid w:val="00823CD9"/>
    <w:rsid w:val="00823F0F"/>
    <w:rsid w:val="008241F9"/>
    <w:rsid w:val="00825B30"/>
    <w:rsid w:val="00827149"/>
    <w:rsid w:val="00827901"/>
    <w:rsid w:val="00830465"/>
    <w:rsid w:val="00831950"/>
    <w:rsid w:val="00833965"/>
    <w:rsid w:val="008343E6"/>
    <w:rsid w:val="0083580F"/>
    <w:rsid w:val="00835F19"/>
    <w:rsid w:val="0083739C"/>
    <w:rsid w:val="00837643"/>
    <w:rsid w:val="00840173"/>
    <w:rsid w:val="008408B4"/>
    <w:rsid w:val="00842EA8"/>
    <w:rsid w:val="008454DB"/>
    <w:rsid w:val="00845B62"/>
    <w:rsid w:val="00845DA0"/>
    <w:rsid w:val="00845E8E"/>
    <w:rsid w:val="008465E3"/>
    <w:rsid w:val="00846D59"/>
    <w:rsid w:val="00847A0C"/>
    <w:rsid w:val="008500B2"/>
    <w:rsid w:val="00850D0F"/>
    <w:rsid w:val="00851C0A"/>
    <w:rsid w:val="00851CD7"/>
    <w:rsid w:val="008540E3"/>
    <w:rsid w:val="00854852"/>
    <w:rsid w:val="00855328"/>
    <w:rsid w:val="0086132C"/>
    <w:rsid w:val="00861894"/>
    <w:rsid w:val="008628D3"/>
    <w:rsid w:val="008663B3"/>
    <w:rsid w:val="00867811"/>
    <w:rsid w:val="0087110C"/>
    <w:rsid w:val="008714EC"/>
    <w:rsid w:val="00871AD9"/>
    <w:rsid w:val="00871CF2"/>
    <w:rsid w:val="008723FB"/>
    <w:rsid w:val="0087550D"/>
    <w:rsid w:val="00876583"/>
    <w:rsid w:val="00877490"/>
    <w:rsid w:val="008779BF"/>
    <w:rsid w:val="00877DE6"/>
    <w:rsid w:val="00881A5F"/>
    <w:rsid w:val="0088278A"/>
    <w:rsid w:val="00882A6B"/>
    <w:rsid w:val="0088516D"/>
    <w:rsid w:val="00886229"/>
    <w:rsid w:val="0089051B"/>
    <w:rsid w:val="008921CB"/>
    <w:rsid w:val="008957A5"/>
    <w:rsid w:val="00897B1E"/>
    <w:rsid w:val="008A0E26"/>
    <w:rsid w:val="008A1549"/>
    <w:rsid w:val="008A3BDA"/>
    <w:rsid w:val="008A3BF3"/>
    <w:rsid w:val="008A5A6C"/>
    <w:rsid w:val="008A6093"/>
    <w:rsid w:val="008A7433"/>
    <w:rsid w:val="008B2126"/>
    <w:rsid w:val="008B5676"/>
    <w:rsid w:val="008B5E77"/>
    <w:rsid w:val="008B6BFF"/>
    <w:rsid w:val="008B738F"/>
    <w:rsid w:val="008C45AF"/>
    <w:rsid w:val="008C56D4"/>
    <w:rsid w:val="008C5FA9"/>
    <w:rsid w:val="008C65DC"/>
    <w:rsid w:val="008D0FA3"/>
    <w:rsid w:val="008D185D"/>
    <w:rsid w:val="008D1F7B"/>
    <w:rsid w:val="008D34EC"/>
    <w:rsid w:val="008D49DC"/>
    <w:rsid w:val="008D690F"/>
    <w:rsid w:val="008D69CC"/>
    <w:rsid w:val="008D6E2E"/>
    <w:rsid w:val="008E0526"/>
    <w:rsid w:val="008E2A1F"/>
    <w:rsid w:val="008E3344"/>
    <w:rsid w:val="008E3AB6"/>
    <w:rsid w:val="008E4906"/>
    <w:rsid w:val="008E610D"/>
    <w:rsid w:val="008F0961"/>
    <w:rsid w:val="008F0AD2"/>
    <w:rsid w:val="008F2190"/>
    <w:rsid w:val="008F254E"/>
    <w:rsid w:val="008F6B31"/>
    <w:rsid w:val="008F6F98"/>
    <w:rsid w:val="008F7DCB"/>
    <w:rsid w:val="00900AEC"/>
    <w:rsid w:val="00901298"/>
    <w:rsid w:val="00901BE6"/>
    <w:rsid w:val="00901D68"/>
    <w:rsid w:val="00906283"/>
    <w:rsid w:val="00906B6A"/>
    <w:rsid w:val="00906F85"/>
    <w:rsid w:val="0091067F"/>
    <w:rsid w:val="0091097C"/>
    <w:rsid w:val="00910EC3"/>
    <w:rsid w:val="0091102F"/>
    <w:rsid w:val="00915AB7"/>
    <w:rsid w:val="009162B4"/>
    <w:rsid w:val="009169D0"/>
    <w:rsid w:val="00916DAA"/>
    <w:rsid w:val="00920C2D"/>
    <w:rsid w:val="0092588A"/>
    <w:rsid w:val="00934932"/>
    <w:rsid w:val="009409E7"/>
    <w:rsid w:val="00941ACF"/>
    <w:rsid w:val="00941C84"/>
    <w:rsid w:val="00943B88"/>
    <w:rsid w:val="009462A4"/>
    <w:rsid w:val="009520D2"/>
    <w:rsid w:val="00953985"/>
    <w:rsid w:val="00953E42"/>
    <w:rsid w:val="00954747"/>
    <w:rsid w:val="009556B8"/>
    <w:rsid w:val="00956634"/>
    <w:rsid w:val="00961F98"/>
    <w:rsid w:val="009638C6"/>
    <w:rsid w:val="009660DE"/>
    <w:rsid w:val="009701BE"/>
    <w:rsid w:val="00970381"/>
    <w:rsid w:val="00970DBA"/>
    <w:rsid w:val="00972524"/>
    <w:rsid w:val="009737F5"/>
    <w:rsid w:val="0097487E"/>
    <w:rsid w:val="00976D9E"/>
    <w:rsid w:val="00976F59"/>
    <w:rsid w:val="009775A1"/>
    <w:rsid w:val="009816B9"/>
    <w:rsid w:val="00983438"/>
    <w:rsid w:val="00985790"/>
    <w:rsid w:val="00985E6E"/>
    <w:rsid w:val="009863BB"/>
    <w:rsid w:val="00986566"/>
    <w:rsid w:val="00987061"/>
    <w:rsid w:val="009877BC"/>
    <w:rsid w:val="009879CC"/>
    <w:rsid w:val="0099255D"/>
    <w:rsid w:val="00993055"/>
    <w:rsid w:val="00995202"/>
    <w:rsid w:val="00995A9B"/>
    <w:rsid w:val="0099740D"/>
    <w:rsid w:val="009A0D79"/>
    <w:rsid w:val="009A2B3B"/>
    <w:rsid w:val="009A306F"/>
    <w:rsid w:val="009A40E7"/>
    <w:rsid w:val="009A4E8A"/>
    <w:rsid w:val="009A5B46"/>
    <w:rsid w:val="009A7503"/>
    <w:rsid w:val="009A7D51"/>
    <w:rsid w:val="009B015E"/>
    <w:rsid w:val="009B2941"/>
    <w:rsid w:val="009B2CE9"/>
    <w:rsid w:val="009B3D74"/>
    <w:rsid w:val="009B414F"/>
    <w:rsid w:val="009B46C3"/>
    <w:rsid w:val="009B51B3"/>
    <w:rsid w:val="009B5AD3"/>
    <w:rsid w:val="009B6565"/>
    <w:rsid w:val="009B674A"/>
    <w:rsid w:val="009C1B1E"/>
    <w:rsid w:val="009C1D68"/>
    <w:rsid w:val="009C215F"/>
    <w:rsid w:val="009C4BCC"/>
    <w:rsid w:val="009C5D8E"/>
    <w:rsid w:val="009C649D"/>
    <w:rsid w:val="009C72D0"/>
    <w:rsid w:val="009C75C7"/>
    <w:rsid w:val="009C7C78"/>
    <w:rsid w:val="009D1070"/>
    <w:rsid w:val="009D2D25"/>
    <w:rsid w:val="009D488E"/>
    <w:rsid w:val="009D4959"/>
    <w:rsid w:val="009D5331"/>
    <w:rsid w:val="009D65B3"/>
    <w:rsid w:val="009D7FFA"/>
    <w:rsid w:val="009E157D"/>
    <w:rsid w:val="009E44F6"/>
    <w:rsid w:val="009E4F11"/>
    <w:rsid w:val="009E4F2B"/>
    <w:rsid w:val="009E5C0F"/>
    <w:rsid w:val="009E680D"/>
    <w:rsid w:val="009E6C11"/>
    <w:rsid w:val="009E786E"/>
    <w:rsid w:val="009E7B88"/>
    <w:rsid w:val="009E7E6D"/>
    <w:rsid w:val="009F05D1"/>
    <w:rsid w:val="009F2F1D"/>
    <w:rsid w:val="009F5879"/>
    <w:rsid w:val="009F5DD0"/>
    <w:rsid w:val="009F644C"/>
    <w:rsid w:val="009F7EF0"/>
    <w:rsid w:val="00A051C1"/>
    <w:rsid w:val="00A05734"/>
    <w:rsid w:val="00A07169"/>
    <w:rsid w:val="00A1057F"/>
    <w:rsid w:val="00A10E7D"/>
    <w:rsid w:val="00A1102C"/>
    <w:rsid w:val="00A14287"/>
    <w:rsid w:val="00A14EB2"/>
    <w:rsid w:val="00A16527"/>
    <w:rsid w:val="00A20143"/>
    <w:rsid w:val="00A24E7D"/>
    <w:rsid w:val="00A25AEB"/>
    <w:rsid w:val="00A27EE7"/>
    <w:rsid w:val="00A30151"/>
    <w:rsid w:val="00A30B07"/>
    <w:rsid w:val="00A31766"/>
    <w:rsid w:val="00A34F33"/>
    <w:rsid w:val="00A35388"/>
    <w:rsid w:val="00A36928"/>
    <w:rsid w:val="00A37714"/>
    <w:rsid w:val="00A40782"/>
    <w:rsid w:val="00A407C5"/>
    <w:rsid w:val="00A40A4D"/>
    <w:rsid w:val="00A41755"/>
    <w:rsid w:val="00A41D67"/>
    <w:rsid w:val="00A42FB4"/>
    <w:rsid w:val="00A42FE8"/>
    <w:rsid w:val="00A435FC"/>
    <w:rsid w:val="00A44C0F"/>
    <w:rsid w:val="00A52C14"/>
    <w:rsid w:val="00A5575C"/>
    <w:rsid w:val="00A56232"/>
    <w:rsid w:val="00A568BA"/>
    <w:rsid w:val="00A57173"/>
    <w:rsid w:val="00A57486"/>
    <w:rsid w:val="00A57730"/>
    <w:rsid w:val="00A57D48"/>
    <w:rsid w:val="00A57E60"/>
    <w:rsid w:val="00A60639"/>
    <w:rsid w:val="00A60E24"/>
    <w:rsid w:val="00A63020"/>
    <w:rsid w:val="00A632C3"/>
    <w:rsid w:val="00A63F89"/>
    <w:rsid w:val="00A642CB"/>
    <w:rsid w:val="00A6589B"/>
    <w:rsid w:val="00A66B9E"/>
    <w:rsid w:val="00A66C64"/>
    <w:rsid w:val="00A70738"/>
    <w:rsid w:val="00A70F29"/>
    <w:rsid w:val="00A72F55"/>
    <w:rsid w:val="00A74019"/>
    <w:rsid w:val="00A759D3"/>
    <w:rsid w:val="00A80F0F"/>
    <w:rsid w:val="00A80F2F"/>
    <w:rsid w:val="00A81E88"/>
    <w:rsid w:val="00A81F67"/>
    <w:rsid w:val="00A82AED"/>
    <w:rsid w:val="00A83620"/>
    <w:rsid w:val="00A84C83"/>
    <w:rsid w:val="00A8610D"/>
    <w:rsid w:val="00A87B44"/>
    <w:rsid w:val="00A87BD5"/>
    <w:rsid w:val="00A9000E"/>
    <w:rsid w:val="00A90939"/>
    <w:rsid w:val="00A9187D"/>
    <w:rsid w:val="00A924AA"/>
    <w:rsid w:val="00A93112"/>
    <w:rsid w:val="00A93E57"/>
    <w:rsid w:val="00A93F50"/>
    <w:rsid w:val="00A94009"/>
    <w:rsid w:val="00A958BD"/>
    <w:rsid w:val="00A972E5"/>
    <w:rsid w:val="00AA1D60"/>
    <w:rsid w:val="00AA30EE"/>
    <w:rsid w:val="00AA4A10"/>
    <w:rsid w:val="00AA4BE0"/>
    <w:rsid w:val="00AA56A9"/>
    <w:rsid w:val="00AA614C"/>
    <w:rsid w:val="00AA6201"/>
    <w:rsid w:val="00AA652D"/>
    <w:rsid w:val="00AA7C76"/>
    <w:rsid w:val="00AA7D5C"/>
    <w:rsid w:val="00AB4C8B"/>
    <w:rsid w:val="00AB524C"/>
    <w:rsid w:val="00AB6605"/>
    <w:rsid w:val="00AB6620"/>
    <w:rsid w:val="00AB6FFA"/>
    <w:rsid w:val="00AB7541"/>
    <w:rsid w:val="00AB75DF"/>
    <w:rsid w:val="00AB7FE6"/>
    <w:rsid w:val="00AC0567"/>
    <w:rsid w:val="00AC1166"/>
    <w:rsid w:val="00AC1CBE"/>
    <w:rsid w:val="00AC53DA"/>
    <w:rsid w:val="00AC6213"/>
    <w:rsid w:val="00AC7C22"/>
    <w:rsid w:val="00AD0F06"/>
    <w:rsid w:val="00AD4C42"/>
    <w:rsid w:val="00AD4FEB"/>
    <w:rsid w:val="00AE12E3"/>
    <w:rsid w:val="00AE17EF"/>
    <w:rsid w:val="00AE3A64"/>
    <w:rsid w:val="00AE48E6"/>
    <w:rsid w:val="00AE4BD6"/>
    <w:rsid w:val="00AE5C65"/>
    <w:rsid w:val="00AE63DE"/>
    <w:rsid w:val="00AE75A9"/>
    <w:rsid w:val="00AF0B7A"/>
    <w:rsid w:val="00AF1EFC"/>
    <w:rsid w:val="00AF4514"/>
    <w:rsid w:val="00AF4B6E"/>
    <w:rsid w:val="00AF5610"/>
    <w:rsid w:val="00AF562A"/>
    <w:rsid w:val="00AF56D4"/>
    <w:rsid w:val="00AF5D1C"/>
    <w:rsid w:val="00AF6A8F"/>
    <w:rsid w:val="00AF6CFE"/>
    <w:rsid w:val="00AF73AE"/>
    <w:rsid w:val="00AF7638"/>
    <w:rsid w:val="00B0004D"/>
    <w:rsid w:val="00B00646"/>
    <w:rsid w:val="00B00DE4"/>
    <w:rsid w:val="00B0117C"/>
    <w:rsid w:val="00B01229"/>
    <w:rsid w:val="00B01A11"/>
    <w:rsid w:val="00B02157"/>
    <w:rsid w:val="00B043A6"/>
    <w:rsid w:val="00B05379"/>
    <w:rsid w:val="00B1125F"/>
    <w:rsid w:val="00B11EB4"/>
    <w:rsid w:val="00B1215C"/>
    <w:rsid w:val="00B1237A"/>
    <w:rsid w:val="00B13297"/>
    <w:rsid w:val="00B15BBC"/>
    <w:rsid w:val="00B17231"/>
    <w:rsid w:val="00B17CEF"/>
    <w:rsid w:val="00B20135"/>
    <w:rsid w:val="00B22E39"/>
    <w:rsid w:val="00B239EE"/>
    <w:rsid w:val="00B24396"/>
    <w:rsid w:val="00B24690"/>
    <w:rsid w:val="00B263B1"/>
    <w:rsid w:val="00B27270"/>
    <w:rsid w:val="00B310E0"/>
    <w:rsid w:val="00B31A88"/>
    <w:rsid w:val="00B31CFD"/>
    <w:rsid w:val="00B3287D"/>
    <w:rsid w:val="00B32A1E"/>
    <w:rsid w:val="00B3397D"/>
    <w:rsid w:val="00B33EE3"/>
    <w:rsid w:val="00B34DD3"/>
    <w:rsid w:val="00B363F4"/>
    <w:rsid w:val="00B36F34"/>
    <w:rsid w:val="00B41FF9"/>
    <w:rsid w:val="00B42CD9"/>
    <w:rsid w:val="00B44985"/>
    <w:rsid w:val="00B45581"/>
    <w:rsid w:val="00B456B6"/>
    <w:rsid w:val="00B503BB"/>
    <w:rsid w:val="00B50A39"/>
    <w:rsid w:val="00B523B6"/>
    <w:rsid w:val="00B531AA"/>
    <w:rsid w:val="00B5324A"/>
    <w:rsid w:val="00B5344E"/>
    <w:rsid w:val="00B54D02"/>
    <w:rsid w:val="00B61C92"/>
    <w:rsid w:val="00B631D7"/>
    <w:rsid w:val="00B655E2"/>
    <w:rsid w:val="00B66415"/>
    <w:rsid w:val="00B6737A"/>
    <w:rsid w:val="00B67CAB"/>
    <w:rsid w:val="00B70988"/>
    <w:rsid w:val="00B70FA4"/>
    <w:rsid w:val="00B7137C"/>
    <w:rsid w:val="00B75302"/>
    <w:rsid w:val="00B75694"/>
    <w:rsid w:val="00B75977"/>
    <w:rsid w:val="00B76237"/>
    <w:rsid w:val="00B80947"/>
    <w:rsid w:val="00B81095"/>
    <w:rsid w:val="00B816AA"/>
    <w:rsid w:val="00B823FD"/>
    <w:rsid w:val="00B839AF"/>
    <w:rsid w:val="00B83D52"/>
    <w:rsid w:val="00B8652E"/>
    <w:rsid w:val="00B8786C"/>
    <w:rsid w:val="00B9215C"/>
    <w:rsid w:val="00B921E2"/>
    <w:rsid w:val="00B9256C"/>
    <w:rsid w:val="00B94443"/>
    <w:rsid w:val="00B94F27"/>
    <w:rsid w:val="00B97107"/>
    <w:rsid w:val="00BA06C9"/>
    <w:rsid w:val="00BA1CAA"/>
    <w:rsid w:val="00BA2413"/>
    <w:rsid w:val="00BA2F7A"/>
    <w:rsid w:val="00BA327C"/>
    <w:rsid w:val="00BA3774"/>
    <w:rsid w:val="00BA75EB"/>
    <w:rsid w:val="00BB05CC"/>
    <w:rsid w:val="00BB08BF"/>
    <w:rsid w:val="00BB0FAA"/>
    <w:rsid w:val="00BB117C"/>
    <w:rsid w:val="00BB3282"/>
    <w:rsid w:val="00BB360E"/>
    <w:rsid w:val="00BB3AD4"/>
    <w:rsid w:val="00BB405E"/>
    <w:rsid w:val="00BB4F3B"/>
    <w:rsid w:val="00BB55E5"/>
    <w:rsid w:val="00BB585E"/>
    <w:rsid w:val="00BB5D8E"/>
    <w:rsid w:val="00BB5F04"/>
    <w:rsid w:val="00BB775F"/>
    <w:rsid w:val="00BC1B06"/>
    <w:rsid w:val="00BC3801"/>
    <w:rsid w:val="00BC3E74"/>
    <w:rsid w:val="00BC4836"/>
    <w:rsid w:val="00BC5226"/>
    <w:rsid w:val="00BC554D"/>
    <w:rsid w:val="00BC5556"/>
    <w:rsid w:val="00BC556A"/>
    <w:rsid w:val="00BC6D8C"/>
    <w:rsid w:val="00BD1807"/>
    <w:rsid w:val="00BD3B6E"/>
    <w:rsid w:val="00BD3CEC"/>
    <w:rsid w:val="00BD3DCA"/>
    <w:rsid w:val="00BD6674"/>
    <w:rsid w:val="00BD7C6A"/>
    <w:rsid w:val="00BE031D"/>
    <w:rsid w:val="00BE11B6"/>
    <w:rsid w:val="00BE1512"/>
    <w:rsid w:val="00BE152F"/>
    <w:rsid w:val="00BE3E31"/>
    <w:rsid w:val="00BE5BB0"/>
    <w:rsid w:val="00BE71DF"/>
    <w:rsid w:val="00BE7AB5"/>
    <w:rsid w:val="00BF0ADC"/>
    <w:rsid w:val="00BF2E46"/>
    <w:rsid w:val="00BF3225"/>
    <w:rsid w:val="00BF3D54"/>
    <w:rsid w:val="00BF3D78"/>
    <w:rsid w:val="00BF42B5"/>
    <w:rsid w:val="00BF617D"/>
    <w:rsid w:val="00BF785D"/>
    <w:rsid w:val="00C0047F"/>
    <w:rsid w:val="00C0099A"/>
    <w:rsid w:val="00C02AD2"/>
    <w:rsid w:val="00C03469"/>
    <w:rsid w:val="00C05166"/>
    <w:rsid w:val="00C1277C"/>
    <w:rsid w:val="00C12C63"/>
    <w:rsid w:val="00C13C8C"/>
    <w:rsid w:val="00C14749"/>
    <w:rsid w:val="00C14F2F"/>
    <w:rsid w:val="00C14FD6"/>
    <w:rsid w:val="00C208BB"/>
    <w:rsid w:val="00C21296"/>
    <w:rsid w:val="00C2188B"/>
    <w:rsid w:val="00C21BD5"/>
    <w:rsid w:val="00C2272A"/>
    <w:rsid w:val="00C22FA1"/>
    <w:rsid w:val="00C232D6"/>
    <w:rsid w:val="00C23D1E"/>
    <w:rsid w:val="00C23ECA"/>
    <w:rsid w:val="00C2432F"/>
    <w:rsid w:val="00C24F2B"/>
    <w:rsid w:val="00C25BDF"/>
    <w:rsid w:val="00C26552"/>
    <w:rsid w:val="00C2728E"/>
    <w:rsid w:val="00C272FE"/>
    <w:rsid w:val="00C27AE8"/>
    <w:rsid w:val="00C31837"/>
    <w:rsid w:val="00C32773"/>
    <w:rsid w:val="00C3338C"/>
    <w:rsid w:val="00C4029A"/>
    <w:rsid w:val="00C4167D"/>
    <w:rsid w:val="00C43294"/>
    <w:rsid w:val="00C459CE"/>
    <w:rsid w:val="00C463C4"/>
    <w:rsid w:val="00C475FE"/>
    <w:rsid w:val="00C47F50"/>
    <w:rsid w:val="00C51353"/>
    <w:rsid w:val="00C5175C"/>
    <w:rsid w:val="00C524A7"/>
    <w:rsid w:val="00C52A8C"/>
    <w:rsid w:val="00C53FF9"/>
    <w:rsid w:val="00C54998"/>
    <w:rsid w:val="00C551BE"/>
    <w:rsid w:val="00C558B9"/>
    <w:rsid w:val="00C575AD"/>
    <w:rsid w:val="00C6233E"/>
    <w:rsid w:val="00C62998"/>
    <w:rsid w:val="00C63B62"/>
    <w:rsid w:val="00C63C75"/>
    <w:rsid w:val="00C63DB0"/>
    <w:rsid w:val="00C655A6"/>
    <w:rsid w:val="00C65616"/>
    <w:rsid w:val="00C676A8"/>
    <w:rsid w:val="00C67A5A"/>
    <w:rsid w:val="00C70211"/>
    <w:rsid w:val="00C71F98"/>
    <w:rsid w:val="00C72A91"/>
    <w:rsid w:val="00C747CD"/>
    <w:rsid w:val="00C74FA0"/>
    <w:rsid w:val="00C76225"/>
    <w:rsid w:val="00C77131"/>
    <w:rsid w:val="00C779B8"/>
    <w:rsid w:val="00C82F02"/>
    <w:rsid w:val="00C83217"/>
    <w:rsid w:val="00C83EAA"/>
    <w:rsid w:val="00C87BE1"/>
    <w:rsid w:val="00C90FE0"/>
    <w:rsid w:val="00C938BF"/>
    <w:rsid w:val="00C93E77"/>
    <w:rsid w:val="00C96A67"/>
    <w:rsid w:val="00C97F3A"/>
    <w:rsid w:val="00CA01DB"/>
    <w:rsid w:val="00CA2750"/>
    <w:rsid w:val="00CA29FA"/>
    <w:rsid w:val="00CA2A0D"/>
    <w:rsid w:val="00CA3B1F"/>
    <w:rsid w:val="00CA3DE1"/>
    <w:rsid w:val="00CA447A"/>
    <w:rsid w:val="00CA48E8"/>
    <w:rsid w:val="00CA4FDE"/>
    <w:rsid w:val="00CA66CC"/>
    <w:rsid w:val="00CA7B77"/>
    <w:rsid w:val="00CB04EC"/>
    <w:rsid w:val="00CB0552"/>
    <w:rsid w:val="00CB1901"/>
    <w:rsid w:val="00CB26E3"/>
    <w:rsid w:val="00CB2CBD"/>
    <w:rsid w:val="00CB5B41"/>
    <w:rsid w:val="00CB7EE7"/>
    <w:rsid w:val="00CC0B36"/>
    <w:rsid w:val="00CC1080"/>
    <w:rsid w:val="00CC19F9"/>
    <w:rsid w:val="00CC31C3"/>
    <w:rsid w:val="00CC330A"/>
    <w:rsid w:val="00CC3D50"/>
    <w:rsid w:val="00CD10F1"/>
    <w:rsid w:val="00CD12AD"/>
    <w:rsid w:val="00CD13AF"/>
    <w:rsid w:val="00CD606A"/>
    <w:rsid w:val="00CD7DDD"/>
    <w:rsid w:val="00CE01C4"/>
    <w:rsid w:val="00CE2240"/>
    <w:rsid w:val="00CE3019"/>
    <w:rsid w:val="00CE35F4"/>
    <w:rsid w:val="00CE3754"/>
    <w:rsid w:val="00CE3BD4"/>
    <w:rsid w:val="00CE431D"/>
    <w:rsid w:val="00CE459D"/>
    <w:rsid w:val="00CE5407"/>
    <w:rsid w:val="00CE5803"/>
    <w:rsid w:val="00CE73ED"/>
    <w:rsid w:val="00CE7C0B"/>
    <w:rsid w:val="00CF17DD"/>
    <w:rsid w:val="00CF2329"/>
    <w:rsid w:val="00CF278E"/>
    <w:rsid w:val="00CF3DCA"/>
    <w:rsid w:val="00CF3DFF"/>
    <w:rsid w:val="00CF3FCF"/>
    <w:rsid w:val="00CF45A7"/>
    <w:rsid w:val="00CF5474"/>
    <w:rsid w:val="00CF6288"/>
    <w:rsid w:val="00CF6519"/>
    <w:rsid w:val="00CF76CF"/>
    <w:rsid w:val="00CF77A0"/>
    <w:rsid w:val="00D00DF3"/>
    <w:rsid w:val="00D01160"/>
    <w:rsid w:val="00D01294"/>
    <w:rsid w:val="00D02FFF"/>
    <w:rsid w:val="00D05EF9"/>
    <w:rsid w:val="00D063B2"/>
    <w:rsid w:val="00D07818"/>
    <w:rsid w:val="00D100F0"/>
    <w:rsid w:val="00D11123"/>
    <w:rsid w:val="00D11C27"/>
    <w:rsid w:val="00D16143"/>
    <w:rsid w:val="00D169FB"/>
    <w:rsid w:val="00D20260"/>
    <w:rsid w:val="00D20763"/>
    <w:rsid w:val="00D23CC3"/>
    <w:rsid w:val="00D23EF0"/>
    <w:rsid w:val="00D24808"/>
    <w:rsid w:val="00D26B39"/>
    <w:rsid w:val="00D26CCD"/>
    <w:rsid w:val="00D30338"/>
    <w:rsid w:val="00D30997"/>
    <w:rsid w:val="00D31437"/>
    <w:rsid w:val="00D326CB"/>
    <w:rsid w:val="00D32B2A"/>
    <w:rsid w:val="00D331FE"/>
    <w:rsid w:val="00D333FD"/>
    <w:rsid w:val="00D348CE"/>
    <w:rsid w:val="00D356FF"/>
    <w:rsid w:val="00D359B0"/>
    <w:rsid w:val="00D35EE1"/>
    <w:rsid w:val="00D3701A"/>
    <w:rsid w:val="00D37E77"/>
    <w:rsid w:val="00D40DC5"/>
    <w:rsid w:val="00D443BE"/>
    <w:rsid w:val="00D45A4A"/>
    <w:rsid w:val="00D45D52"/>
    <w:rsid w:val="00D46CED"/>
    <w:rsid w:val="00D46FC7"/>
    <w:rsid w:val="00D52C44"/>
    <w:rsid w:val="00D52D43"/>
    <w:rsid w:val="00D53430"/>
    <w:rsid w:val="00D54081"/>
    <w:rsid w:val="00D54FCB"/>
    <w:rsid w:val="00D57891"/>
    <w:rsid w:val="00D61D1F"/>
    <w:rsid w:val="00D63B65"/>
    <w:rsid w:val="00D6582C"/>
    <w:rsid w:val="00D66896"/>
    <w:rsid w:val="00D669A4"/>
    <w:rsid w:val="00D67B30"/>
    <w:rsid w:val="00D70850"/>
    <w:rsid w:val="00D7566B"/>
    <w:rsid w:val="00D75A1A"/>
    <w:rsid w:val="00D77E97"/>
    <w:rsid w:val="00D80B5A"/>
    <w:rsid w:val="00D81C31"/>
    <w:rsid w:val="00D830E8"/>
    <w:rsid w:val="00D8472F"/>
    <w:rsid w:val="00D84AC7"/>
    <w:rsid w:val="00D8664A"/>
    <w:rsid w:val="00D90649"/>
    <w:rsid w:val="00D90AA7"/>
    <w:rsid w:val="00D9276C"/>
    <w:rsid w:val="00D928B3"/>
    <w:rsid w:val="00D96B06"/>
    <w:rsid w:val="00D96FD2"/>
    <w:rsid w:val="00D978CF"/>
    <w:rsid w:val="00DA01D9"/>
    <w:rsid w:val="00DA2455"/>
    <w:rsid w:val="00DA2DA8"/>
    <w:rsid w:val="00DA33C8"/>
    <w:rsid w:val="00DA4EA4"/>
    <w:rsid w:val="00DA63EC"/>
    <w:rsid w:val="00DB02B7"/>
    <w:rsid w:val="00DB1F0D"/>
    <w:rsid w:val="00DB2373"/>
    <w:rsid w:val="00DB2EB2"/>
    <w:rsid w:val="00DB2FE4"/>
    <w:rsid w:val="00DB5F07"/>
    <w:rsid w:val="00DB66C5"/>
    <w:rsid w:val="00DB6CF4"/>
    <w:rsid w:val="00DC0546"/>
    <w:rsid w:val="00DC1BF4"/>
    <w:rsid w:val="00DC21DD"/>
    <w:rsid w:val="00DC37E8"/>
    <w:rsid w:val="00DC3EAC"/>
    <w:rsid w:val="00DC7B40"/>
    <w:rsid w:val="00DC7EAD"/>
    <w:rsid w:val="00DD025D"/>
    <w:rsid w:val="00DD3331"/>
    <w:rsid w:val="00DD3E68"/>
    <w:rsid w:val="00DD67E8"/>
    <w:rsid w:val="00DD6FD5"/>
    <w:rsid w:val="00DE2AAD"/>
    <w:rsid w:val="00DE354E"/>
    <w:rsid w:val="00DE3C56"/>
    <w:rsid w:val="00DE4FE1"/>
    <w:rsid w:val="00DE5A0F"/>
    <w:rsid w:val="00DE7CFB"/>
    <w:rsid w:val="00DF3ADB"/>
    <w:rsid w:val="00DF4141"/>
    <w:rsid w:val="00DF51EA"/>
    <w:rsid w:val="00DF52BE"/>
    <w:rsid w:val="00DF5878"/>
    <w:rsid w:val="00DF73FB"/>
    <w:rsid w:val="00E01784"/>
    <w:rsid w:val="00E01989"/>
    <w:rsid w:val="00E01B8D"/>
    <w:rsid w:val="00E0360F"/>
    <w:rsid w:val="00E036A1"/>
    <w:rsid w:val="00E03824"/>
    <w:rsid w:val="00E04DD5"/>
    <w:rsid w:val="00E11109"/>
    <w:rsid w:val="00E11A87"/>
    <w:rsid w:val="00E13343"/>
    <w:rsid w:val="00E1394C"/>
    <w:rsid w:val="00E15FB5"/>
    <w:rsid w:val="00E173AD"/>
    <w:rsid w:val="00E1771C"/>
    <w:rsid w:val="00E178FE"/>
    <w:rsid w:val="00E17F98"/>
    <w:rsid w:val="00E2035A"/>
    <w:rsid w:val="00E21F9F"/>
    <w:rsid w:val="00E22976"/>
    <w:rsid w:val="00E22E44"/>
    <w:rsid w:val="00E236CF"/>
    <w:rsid w:val="00E26EB0"/>
    <w:rsid w:val="00E301F7"/>
    <w:rsid w:val="00E30B7F"/>
    <w:rsid w:val="00E312B0"/>
    <w:rsid w:val="00E32CE8"/>
    <w:rsid w:val="00E37C0F"/>
    <w:rsid w:val="00E40404"/>
    <w:rsid w:val="00E40716"/>
    <w:rsid w:val="00E41995"/>
    <w:rsid w:val="00E41E5C"/>
    <w:rsid w:val="00E43164"/>
    <w:rsid w:val="00E46118"/>
    <w:rsid w:val="00E46C9F"/>
    <w:rsid w:val="00E5209E"/>
    <w:rsid w:val="00E52902"/>
    <w:rsid w:val="00E52FBC"/>
    <w:rsid w:val="00E54D59"/>
    <w:rsid w:val="00E56649"/>
    <w:rsid w:val="00E609BA"/>
    <w:rsid w:val="00E61484"/>
    <w:rsid w:val="00E61E2A"/>
    <w:rsid w:val="00E63EDA"/>
    <w:rsid w:val="00E641FF"/>
    <w:rsid w:val="00E66523"/>
    <w:rsid w:val="00E6671E"/>
    <w:rsid w:val="00E66D04"/>
    <w:rsid w:val="00E678EE"/>
    <w:rsid w:val="00E71728"/>
    <w:rsid w:val="00E73CE7"/>
    <w:rsid w:val="00E7455D"/>
    <w:rsid w:val="00E74BBB"/>
    <w:rsid w:val="00E754A4"/>
    <w:rsid w:val="00E76D20"/>
    <w:rsid w:val="00E7755F"/>
    <w:rsid w:val="00E82856"/>
    <w:rsid w:val="00E83473"/>
    <w:rsid w:val="00E83E2A"/>
    <w:rsid w:val="00E84400"/>
    <w:rsid w:val="00E86922"/>
    <w:rsid w:val="00E876D4"/>
    <w:rsid w:val="00E90F00"/>
    <w:rsid w:val="00E91CE1"/>
    <w:rsid w:val="00E91D64"/>
    <w:rsid w:val="00E91EC4"/>
    <w:rsid w:val="00E928C5"/>
    <w:rsid w:val="00E93595"/>
    <w:rsid w:val="00E9698D"/>
    <w:rsid w:val="00E96BB3"/>
    <w:rsid w:val="00E96FF7"/>
    <w:rsid w:val="00EA076A"/>
    <w:rsid w:val="00EA1A45"/>
    <w:rsid w:val="00EA1BF2"/>
    <w:rsid w:val="00EA2CB6"/>
    <w:rsid w:val="00EA42D9"/>
    <w:rsid w:val="00EA79DF"/>
    <w:rsid w:val="00EB0A42"/>
    <w:rsid w:val="00EB3174"/>
    <w:rsid w:val="00EB54A1"/>
    <w:rsid w:val="00EB59CC"/>
    <w:rsid w:val="00EB64F6"/>
    <w:rsid w:val="00EB66D1"/>
    <w:rsid w:val="00EB7C6D"/>
    <w:rsid w:val="00EC0DED"/>
    <w:rsid w:val="00EC0E46"/>
    <w:rsid w:val="00EC2477"/>
    <w:rsid w:val="00EC3881"/>
    <w:rsid w:val="00EC4215"/>
    <w:rsid w:val="00EC591C"/>
    <w:rsid w:val="00EC68E3"/>
    <w:rsid w:val="00ED029A"/>
    <w:rsid w:val="00ED13BC"/>
    <w:rsid w:val="00ED14FB"/>
    <w:rsid w:val="00ED3713"/>
    <w:rsid w:val="00ED4A17"/>
    <w:rsid w:val="00ED53D3"/>
    <w:rsid w:val="00EE0B04"/>
    <w:rsid w:val="00EE0D5E"/>
    <w:rsid w:val="00EE1E2C"/>
    <w:rsid w:val="00EE2EBE"/>
    <w:rsid w:val="00EE30A5"/>
    <w:rsid w:val="00EE608B"/>
    <w:rsid w:val="00EE67AA"/>
    <w:rsid w:val="00EE782E"/>
    <w:rsid w:val="00EF2E53"/>
    <w:rsid w:val="00EF3C3C"/>
    <w:rsid w:val="00EF4582"/>
    <w:rsid w:val="00EF5D9E"/>
    <w:rsid w:val="00EF6A5E"/>
    <w:rsid w:val="00EF72F5"/>
    <w:rsid w:val="00EF756A"/>
    <w:rsid w:val="00F00467"/>
    <w:rsid w:val="00F015A0"/>
    <w:rsid w:val="00F01AC9"/>
    <w:rsid w:val="00F04A78"/>
    <w:rsid w:val="00F0621F"/>
    <w:rsid w:val="00F06AA9"/>
    <w:rsid w:val="00F07734"/>
    <w:rsid w:val="00F113BC"/>
    <w:rsid w:val="00F1355F"/>
    <w:rsid w:val="00F13E45"/>
    <w:rsid w:val="00F1613C"/>
    <w:rsid w:val="00F16CE5"/>
    <w:rsid w:val="00F16DD2"/>
    <w:rsid w:val="00F177FF"/>
    <w:rsid w:val="00F231D3"/>
    <w:rsid w:val="00F24817"/>
    <w:rsid w:val="00F2565C"/>
    <w:rsid w:val="00F25D72"/>
    <w:rsid w:val="00F262BE"/>
    <w:rsid w:val="00F2659A"/>
    <w:rsid w:val="00F301E3"/>
    <w:rsid w:val="00F356CD"/>
    <w:rsid w:val="00F35F14"/>
    <w:rsid w:val="00F4023E"/>
    <w:rsid w:val="00F41A55"/>
    <w:rsid w:val="00F42A4A"/>
    <w:rsid w:val="00F433B2"/>
    <w:rsid w:val="00F4366A"/>
    <w:rsid w:val="00F43A4C"/>
    <w:rsid w:val="00F45D85"/>
    <w:rsid w:val="00F47039"/>
    <w:rsid w:val="00F47096"/>
    <w:rsid w:val="00F5071D"/>
    <w:rsid w:val="00F50CE3"/>
    <w:rsid w:val="00F52602"/>
    <w:rsid w:val="00F52B10"/>
    <w:rsid w:val="00F53234"/>
    <w:rsid w:val="00F55485"/>
    <w:rsid w:val="00F6192D"/>
    <w:rsid w:val="00F61AD5"/>
    <w:rsid w:val="00F6560F"/>
    <w:rsid w:val="00F66EED"/>
    <w:rsid w:val="00F71DA2"/>
    <w:rsid w:val="00F72BD1"/>
    <w:rsid w:val="00F75624"/>
    <w:rsid w:val="00F7644C"/>
    <w:rsid w:val="00F77092"/>
    <w:rsid w:val="00F81CFD"/>
    <w:rsid w:val="00F82D82"/>
    <w:rsid w:val="00F84CF8"/>
    <w:rsid w:val="00F91BB1"/>
    <w:rsid w:val="00F91C19"/>
    <w:rsid w:val="00F91E15"/>
    <w:rsid w:val="00F95753"/>
    <w:rsid w:val="00FA008D"/>
    <w:rsid w:val="00FA4931"/>
    <w:rsid w:val="00FA49BD"/>
    <w:rsid w:val="00FA64DA"/>
    <w:rsid w:val="00FA6ECA"/>
    <w:rsid w:val="00FB058B"/>
    <w:rsid w:val="00FB09EB"/>
    <w:rsid w:val="00FB15E5"/>
    <w:rsid w:val="00FB2553"/>
    <w:rsid w:val="00FB58DC"/>
    <w:rsid w:val="00FB5FBE"/>
    <w:rsid w:val="00FB626D"/>
    <w:rsid w:val="00FB7F7A"/>
    <w:rsid w:val="00FC0D51"/>
    <w:rsid w:val="00FC37D1"/>
    <w:rsid w:val="00FC4310"/>
    <w:rsid w:val="00FC5E15"/>
    <w:rsid w:val="00FD1649"/>
    <w:rsid w:val="00FD1B15"/>
    <w:rsid w:val="00FD2870"/>
    <w:rsid w:val="00FD368F"/>
    <w:rsid w:val="00FD3F4D"/>
    <w:rsid w:val="00FD61DC"/>
    <w:rsid w:val="00FD7411"/>
    <w:rsid w:val="00FE0F31"/>
    <w:rsid w:val="00FE1DEF"/>
    <w:rsid w:val="00FE3F56"/>
    <w:rsid w:val="00FE40DA"/>
    <w:rsid w:val="00FE4313"/>
    <w:rsid w:val="00FE5702"/>
    <w:rsid w:val="00FE6BD7"/>
    <w:rsid w:val="00FE6E9D"/>
    <w:rsid w:val="00FE7421"/>
    <w:rsid w:val="00FE74CE"/>
    <w:rsid w:val="00FF07AB"/>
    <w:rsid w:val="00FF3225"/>
    <w:rsid w:val="00FF3AC4"/>
    <w:rsid w:val="00FF3B19"/>
    <w:rsid w:val="00FF4DA8"/>
    <w:rsid w:val="00FF6452"/>
    <w:rsid w:val="00FF7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01B3B0"/>
  <w15:docId w15:val="{A70CDDFE-1C0A-434D-BBA9-84A93616B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0B36"/>
  </w:style>
  <w:style w:type="paragraph" w:styleId="Heading1">
    <w:name w:val="heading 1"/>
    <w:basedOn w:val="Normal"/>
    <w:next w:val="Normal"/>
    <w:link w:val="Heading1Char"/>
    <w:uiPriority w:val="9"/>
    <w:qFormat/>
    <w:rsid w:val="00624AB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624AB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624AB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624AB8"/>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624AB8"/>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624AB8"/>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624AB8"/>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624AB8"/>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624AB8"/>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24AB8"/>
    <w:pPr>
      <w:spacing w:after="0" w:line="240" w:lineRule="auto"/>
      <w:contextualSpacing/>
    </w:pPr>
    <w:rPr>
      <w:rFonts w:asciiTheme="majorHAnsi" w:eastAsiaTheme="majorEastAsia" w:hAnsiTheme="majorHAnsi" w:cstheme="majorBidi"/>
      <w:spacing w:val="-10"/>
      <w:kern w:val="28"/>
      <w:sz w:val="56"/>
      <w:szCs w:val="56"/>
    </w:rPr>
  </w:style>
  <w:style w:type="paragraph" w:styleId="Header">
    <w:name w:val="header"/>
    <w:basedOn w:val="Normal"/>
    <w:link w:val="HeaderChar"/>
    <w:uiPriority w:val="99"/>
    <w:unhideWhenUsed/>
    <w:rsid w:val="00AC4E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C4EE8"/>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n Char Char Char,f"/>
    <w:basedOn w:val="Normal"/>
    <w:link w:val="FootnoteTextChar"/>
    <w:uiPriority w:val="99"/>
    <w:unhideWhenUsed/>
    <w:qFormat/>
    <w:rsid w:val="00AC4EE8"/>
    <w:pPr>
      <w:spacing w:after="0" w:line="240" w:lineRule="auto"/>
    </w:pPr>
    <w:rPr>
      <w:sz w:val="20"/>
      <w:szCs w:val="20"/>
    </w:rPr>
  </w:style>
  <w:style w:type="character" w:customStyle="1" w:styleId="FootnoteTextChar">
    <w:name w:val="Footnote Text Char"/>
    <w:aliases w:val="Podrozdział Char,Footnote Text Char Char Char,Fußnote Char,single space Char,footnote text Char,FOOTNOTES Char,fn Char,stile 1 Char,Footnote Char,Footnote1 Char,Footnote2 Char,Footnote3 Char,Footnote4 Char,Footnote5 Char,f Char"/>
    <w:basedOn w:val="DefaultParagraphFont"/>
    <w:link w:val="FootnoteText"/>
    <w:uiPriority w:val="99"/>
    <w:rsid w:val="00AC4EE8"/>
    <w:rPr>
      <w:sz w:val="20"/>
      <w:szCs w:val="20"/>
    </w:rPr>
  </w:style>
  <w:style w:type="table" w:styleId="TableGrid">
    <w:name w:val="Table Grid"/>
    <w:basedOn w:val="TableNormal"/>
    <w:uiPriority w:val="39"/>
    <w:rsid w:val="00AC4EE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aliases w:val="Times 10 Point,Exposant 3 Point,Footnote symbol,Footnote number,Footnote Reference Number,Footnote reference number,Footnote Reference Superscript,EN Footnote Reference,note TESI,Voetnootverwijzing,fr,o,FR,FR1,Footnote refere,BVI fnr"/>
    <w:link w:val="BVIfnrChar1Char"/>
    <w:qFormat/>
    <w:rsid w:val="00AC4EE8"/>
    <w:rPr>
      <w:vertAlign w:val="superscript"/>
    </w:rPr>
  </w:style>
  <w:style w:type="paragraph" w:customStyle="1" w:styleId="BVIfnrChar1Char">
    <w:name w:val="BVI fnr Char1 Char"/>
    <w:aliases w:val="Footnote Reference Number Char Char,Times 10 Point Char Char, Exposant 3 Point Char Char,Footnote symbol Char1 Char,Footnote reference number Char Char,Exposant 3 Point Char Char"/>
    <w:basedOn w:val="Normal"/>
    <w:next w:val="Normal"/>
    <w:link w:val="FootnoteReference"/>
    <w:uiPriority w:val="99"/>
    <w:qFormat/>
    <w:rsid w:val="00AC4EE8"/>
    <w:pPr>
      <w:spacing w:line="240" w:lineRule="exact"/>
    </w:pPr>
    <w:rPr>
      <w:vertAlign w:val="superscript"/>
    </w:rPr>
  </w:style>
  <w:style w:type="paragraph" w:styleId="Footer">
    <w:name w:val="footer"/>
    <w:basedOn w:val="Normal"/>
    <w:link w:val="FooterChar"/>
    <w:uiPriority w:val="99"/>
    <w:unhideWhenUsed/>
    <w:rsid w:val="00AC4E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4EE8"/>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9570ED"/>
    <w:pPr>
      <w:ind w:left="720"/>
      <w:contextualSpacing/>
    </w:pPr>
  </w:style>
  <w:style w:type="paragraph" w:styleId="BalloonText">
    <w:name w:val="Balloon Text"/>
    <w:basedOn w:val="Normal"/>
    <w:link w:val="BalloonTextChar"/>
    <w:uiPriority w:val="99"/>
    <w:semiHidden/>
    <w:unhideWhenUsed/>
    <w:rsid w:val="00F85A9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5A9A"/>
    <w:rPr>
      <w:rFonts w:ascii="Segoe UI" w:hAnsi="Segoe UI" w:cs="Segoe UI"/>
      <w:sz w:val="18"/>
      <w:szCs w:val="18"/>
    </w:rPr>
  </w:style>
  <w:style w:type="paragraph" w:styleId="Revision">
    <w:name w:val="Revision"/>
    <w:hidden/>
    <w:uiPriority w:val="99"/>
    <w:semiHidden/>
    <w:rsid w:val="00B8485F"/>
    <w:pPr>
      <w:spacing w:after="0" w:line="240" w:lineRule="auto"/>
    </w:pPr>
  </w:style>
  <w:style w:type="paragraph" w:styleId="NoSpacing">
    <w:name w:val="No Spacing"/>
    <w:link w:val="NoSpacingChar"/>
    <w:uiPriority w:val="1"/>
    <w:qFormat/>
    <w:rsid w:val="00624AB8"/>
    <w:pPr>
      <w:spacing w:after="0" w:line="240" w:lineRule="auto"/>
    </w:pPr>
  </w:style>
  <w:style w:type="character" w:customStyle="1" w:styleId="NoSpacingChar">
    <w:name w:val="No Spacing Char"/>
    <w:basedOn w:val="DefaultParagraphFont"/>
    <w:link w:val="NoSpacing"/>
    <w:uiPriority w:val="1"/>
    <w:rsid w:val="003D61BB"/>
  </w:style>
  <w:style w:type="character" w:styleId="Hyperlink">
    <w:name w:val="Hyperlink"/>
    <w:uiPriority w:val="99"/>
    <w:unhideWhenUsed/>
    <w:rsid w:val="003D61BB"/>
    <w:rPr>
      <w:color w:val="0000FF"/>
      <w:u w:val="single"/>
    </w:rPr>
  </w:style>
  <w:style w:type="paragraph" w:styleId="TOC1">
    <w:name w:val="toc 1"/>
    <w:basedOn w:val="Normal"/>
    <w:next w:val="Normal"/>
    <w:autoRedefine/>
    <w:uiPriority w:val="39"/>
    <w:unhideWhenUsed/>
    <w:rsid w:val="002F7411"/>
    <w:pPr>
      <w:tabs>
        <w:tab w:val="left" w:pos="480"/>
        <w:tab w:val="right" w:leader="dot" w:pos="9629"/>
      </w:tabs>
      <w:spacing w:after="100" w:line="240" w:lineRule="auto"/>
    </w:pPr>
    <w:rPr>
      <w:rFonts w:ascii="Arial Narrow" w:eastAsia="Times New Roman" w:hAnsi="Arial Narrow" w:cs="Times New Roman"/>
      <w:sz w:val="24"/>
      <w:szCs w:val="24"/>
      <w:lang w:val="ro-RO" w:eastAsia="de-DE"/>
    </w:rPr>
  </w:style>
  <w:style w:type="paragraph" w:styleId="TOC2">
    <w:name w:val="toc 2"/>
    <w:basedOn w:val="Normal"/>
    <w:next w:val="Normal"/>
    <w:autoRedefine/>
    <w:uiPriority w:val="39"/>
    <w:unhideWhenUsed/>
    <w:rsid w:val="003A336C"/>
    <w:pPr>
      <w:tabs>
        <w:tab w:val="left" w:pos="880"/>
        <w:tab w:val="right" w:leader="dot" w:pos="9787"/>
      </w:tabs>
      <w:spacing w:after="100" w:line="240" w:lineRule="auto"/>
      <w:ind w:left="240"/>
    </w:pPr>
    <w:rPr>
      <w:rFonts w:ascii="Arial Narrow" w:eastAsia="Times New Roman" w:hAnsi="Arial Narrow" w:cs="Times New Roman"/>
      <w:sz w:val="24"/>
      <w:szCs w:val="24"/>
      <w:lang w:val="ro-RO" w:eastAsia="de-DE"/>
    </w:rPr>
  </w:style>
  <w:style w:type="paragraph" w:styleId="TOC3">
    <w:name w:val="toc 3"/>
    <w:basedOn w:val="Normal"/>
    <w:next w:val="Normal"/>
    <w:autoRedefine/>
    <w:uiPriority w:val="39"/>
    <w:unhideWhenUsed/>
    <w:rsid w:val="00724DC8"/>
    <w:pPr>
      <w:tabs>
        <w:tab w:val="left" w:pos="880"/>
        <w:tab w:val="right" w:leader="dot" w:pos="9350"/>
      </w:tabs>
      <w:spacing w:after="100" w:line="240" w:lineRule="auto"/>
      <w:ind w:left="480" w:hanging="210"/>
    </w:pPr>
    <w:rPr>
      <w:rFonts w:ascii="Arial Narrow" w:eastAsia="Times New Roman" w:hAnsi="Arial Narrow" w:cs="Times New Roman"/>
      <w:sz w:val="24"/>
      <w:szCs w:val="24"/>
      <w:lang w:val="ro-RO" w:eastAsia="de-DE"/>
    </w:rPr>
  </w:style>
  <w:style w:type="character" w:customStyle="1" w:styleId="Heading1Char">
    <w:name w:val="Heading 1 Char"/>
    <w:basedOn w:val="DefaultParagraphFont"/>
    <w:link w:val="Heading1"/>
    <w:uiPriority w:val="9"/>
    <w:rsid w:val="00624AB8"/>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624AB8"/>
    <w:pPr>
      <w:outlineLvl w:val="9"/>
    </w:pPr>
  </w:style>
  <w:style w:type="character" w:customStyle="1" w:styleId="UnresolvedMention1">
    <w:name w:val="Unresolved Mention1"/>
    <w:basedOn w:val="DefaultParagraphFont"/>
    <w:uiPriority w:val="99"/>
    <w:semiHidden/>
    <w:unhideWhenUsed/>
    <w:rsid w:val="00821B83"/>
    <w:rPr>
      <w:color w:val="605E5C"/>
      <w:shd w:val="clear" w:color="auto" w:fill="E1DFDD"/>
    </w:rPr>
  </w:style>
  <w:style w:type="character" w:customStyle="1" w:styleId="Heading2Char">
    <w:name w:val="Heading 2 Char"/>
    <w:basedOn w:val="DefaultParagraphFont"/>
    <w:link w:val="Heading2"/>
    <w:uiPriority w:val="9"/>
    <w:rsid w:val="00624AB8"/>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624AB8"/>
    <w:rPr>
      <w:rFonts w:asciiTheme="majorHAnsi" w:eastAsiaTheme="majorEastAsia" w:hAnsiTheme="majorHAnsi" w:cstheme="majorBidi"/>
      <w:color w:val="1F4D78" w:themeColor="accent1" w:themeShade="7F"/>
      <w:sz w:val="24"/>
      <w:szCs w:val="24"/>
    </w:rPr>
  </w:style>
  <w:style w:type="table" w:styleId="MediumList2-Accent1">
    <w:name w:val="Medium List 2 Accent 1"/>
    <w:basedOn w:val="TableNormal"/>
    <w:uiPriority w:val="66"/>
    <w:rsid w:val="000F2C61"/>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styleId="CommentReference">
    <w:name w:val="annotation reference"/>
    <w:basedOn w:val="DefaultParagraphFont"/>
    <w:uiPriority w:val="99"/>
    <w:unhideWhenUsed/>
    <w:rsid w:val="00EF08F6"/>
    <w:rPr>
      <w:sz w:val="16"/>
      <w:szCs w:val="16"/>
    </w:rPr>
  </w:style>
  <w:style w:type="paragraph" w:styleId="CommentText">
    <w:name w:val="annotation text"/>
    <w:basedOn w:val="Normal"/>
    <w:link w:val="CommentTextChar"/>
    <w:uiPriority w:val="99"/>
    <w:unhideWhenUsed/>
    <w:rsid w:val="00EF08F6"/>
    <w:pPr>
      <w:spacing w:line="240" w:lineRule="auto"/>
    </w:pPr>
    <w:rPr>
      <w:sz w:val="20"/>
      <w:szCs w:val="20"/>
    </w:rPr>
  </w:style>
  <w:style w:type="character" w:customStyle="1" w:styleId="CommentTextChar">
    <w:name w:val="Comment Text Char"/>
    <w:basedOn w:val="DefaultParagraphFont"/>
    <w:link w:val="CommentText"/>
    <w:uiPriority w:val="99"/>
    <w:rsid w:val="00EF08F6"/>
    <w:rPr>
      <w:sz w:val="20"/>
      <w:szCs w:val="20"/>
    </w:rPr>
  </w:style>
  <w:style w:type="paragraph" w:styleId="CommentSubject">
    <w:name w:val="annotation subject"/>
    <w:basedOn w:val="CommentText"/>
    <w:next w:val="CommentText"/>
    <w:link w:val="CommentSubjectChar"/>
    <w:uiPriority w:val="99"/>
    <w:semiHidden/>
    <w:unhideWhenUsed/>
    <w:rsid w:val="00EF08F6"/>
    <w:rPr>
      <w:b/>
      <w:bCs/>
    </w:rPr>
  </w:style>
  <w:style w:type="character" w:customStyle="1" w:styleId="CommentSubjectChar">
    <w:name w:val="Comment Subject Char"/>
    <w:basedOn w:val="CommentTextChar"/>
    <w:link w:val="CommentSubject"/>
    <w:uiPriority w:val="99"/>
    <w:semiHidden/>
    <w:rsid w:val="00EF08F6"/>
    <w:rPr>
      <w:b/>
      <w:bCs/>
      <w:sz w:val="20"/>
      <w:szCs w:val="20"/>
    </w:rPr>
  </w:style>
  <w:style w:type="character" w:customStyle="1" w:styleId="slitbdy">
    <w:name w:val="s_lit_bdy"/>
    <w:basedOn w:val="DefaultParagraphFont"/>
    <w:rsid w:val="00A414C5"/>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133FCF"/>
  </w:style>
  <w:style w:type="character" w:customStyle="1" w:styleId="Heading4Char">
    <w:name w:val="Heading 4 Char"/>
    <w:basedOn w:val="DefaultParagraphFont"/>
    <w:link w:val="Heading4"/>
    <w:uiPriority w:val="9"/>
    <w:rsid w:val="00624AB8"/>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sid w:val="00624AB8"/>
    <w:rPr>
      <w:rFonts w:asciiTheme="majorHAnsi" w:eastAsiaTheme="majorEastAsia" w:hAnsiTheme="majorHAnsi" w:cstheme="majorBidi"/>
      <w:color w:val="2E74B5" w:themeColor="accent1" w:themeShade="BF"/>
    </w:rPr>
  </w:style>
  <w:style w:type="paragraph" w:styleId="BodyTextIndent">
    <w:name w:val="Body Text Indent"/>
    <w:basedOn w:val="Normal"/>
    <w:link w:val="BodyTextIndentChar"/>
    <w:unhideWhenUsed/>
    <w:rsid w:val="000B197A"/>
    <w:pPr>
      <w:spacing w:before="120" w:after="120" w:line="240" w:lineRule="auto"/>
      <w:ind w:left="45"/>
      <w:jc w:val="both"/>
    </w:pPr>
    <w:rPr>
      <w:rFonts w:ascii="Trebuchet MS" w:eastAsia="Times New Roman" w:hAnsi="Trebuchet MS" w:cs="Arial"/>
      <w:sz w:val="20"/>
      <w:szCs w:val="24"/>
      <w:lang w:val="ro-RO"/>
    </w:rPr>
  </w:style>
  <w:style w:type="character" w:customStyle="1" w:styleId="BodyTextIndentChar">
    <w:name w:val="Body Text Indent Char"/>
    <w:basedOn w:val="DefaultParagraphFont"/>
    <w:link w:val="BodyTextIndent"/>
    <w:rsid w:val="000B197A"/>
    <w:rPr>
      <w:rFonts w:ascii="Trebuchet MS" w:eastAsia="Times New Roman" w:hAnsi="Trebuchet MS" w:cs="Arial"/>
      <w:sz w:val="20"/>
      <w:szCs w:val="24"/>
      <w:lang w:val="ro-RO"/>
    </w:rPr>
  </w:style>
  <w:style w:type="character" w:customStyle="1" w:styleId="sden">
    <w:name w:val="s_den"/>
    <w:basedOn w:val="DefaultParagraphFont"/>
    <w:rsid w:val="000B3EA8"/>
  </w:style>
  <w:style w:type="character" w:customStyle="1" w:styleId="spar">
    <w:name w:val="s_par"/>
    <w:basedOn w:val="DefaultParagraphFont"/>
    <w:rsid w:val="00910739"/>
  </w:style>
  <w:style w:type="paragraph" w:styleId="Subtitle">
    <w:name w:val="Subtitle"/>
    <w:basedOn w:val="Normal"/>
    <w:next w:val="Normal"/>
    <w:link w:val="SubtitleChar"/>
    <w:uiPriority w:val="11"/>
    <w:qFormat/>
    <w:rsid w:val="00624AB8"/>
    <w:pPr>
      <w:numPr>
        <w:ilvl w:val="1"/>
      </w:numPr>
    </w:pPr>
    <w:rPr>
      <w:rFonts w:eastAsiaTheme="minorEastAsia"/>
      <w:color w:val="5A5A5A" w:themeColor="text1" w:themeTint="A5"/>
      <w:spacing w:val="15"/>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pPr>
      <w:spacing w:after="0" w:line="240" w:lineRule="auto"/>
    </w:pPr>
    <w:rPr>
      <w:color w:val="000000"/>
      <w:sz w:val="20"/>
      <w:szCs w:val="20"/>
    </w:rPr>
    <w:tblPr>
      <w:tblStyleRowBandSize w:val="1"/>
      <w:tblStyleColBandSize w:val="1"/>
    </w:tblPr>
  </w:style>
  <w:style w:type="table" w:customStyle="1" w:styleId="a1">
    <w:basedOn w:val="TableNormal"/>
    <w:pPr>
      <w:spacing w:after="0" w:line="240" w:lineRule="auto"/>
    </w:pPr>
    <w:rPr>
      <w:color w:val="000000"/>
      <w:sz w:val="20"/>
      <w:szCs w:val="20"/>
    </w:rPr>
    <w:tblPr>
      <w:tblStyleRowBandSize w:val="1"/>
      <w:tblStyleColBandSize w:val="1"/>
    </w:tblPr>
  </w:style>
  <w:style w:type="table" w:customStyle="1" w:styleId="TableGrid1">
    <w:name w:val="Table Grid1"/>
    <w:basedOn w:val="TableNormal"/>
    <w:next w:val="TableGrid"/>
    <w:uiPriority w:val="39"/>
    <w:rsid w:val="00BB5F04"/>
    <w:pPr>
      <w:spacing w:after="0" w:line="240" w:lineRule="auto"/>
    </w:pPr>
    <w:rPr>
      <w:rFonts w:cs="Times New Roman"/>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E40DA"/>
    <w:pPr>
      <w:autoSpaceDE w:val="0"/>
      <w:autoSpaceDN w:val="0"/>
      <w:adjustRightInd w:val="0"/>
      <w:spacing w:after="0" w:line="240" w:lineRule="auto"/>
    </w:pPr>
    <w:rPr>
      <w:rFonts w:ascii="Trebuchet MS" w:hAnsi="Trebuchet MS" w:cs="Trebuchet MS"/>
      <w:color w:val="000000"/>
      <w:sz w:val="24"/>
      <w:szCs w:val="24"/>
      <w:lang w:val="ro-RO"/>
    </w:rPr>
  </w:style>
  <w:style w:type="character" w:customStyle="1" w:styleId="UnresolvedMention2">
    <w:name w:val="Unresolved Mention2"/>
    <w:basedOn w:val="DefaultParagraphFont"/>
    <w:uiPriority w:val="99"/>
    <w:semiHidden/>
    <w:unhideWhenUsed/>
    <w:rsid w:val="000860C5"/>
    <w:rPr>
      <w:color w:val="605E5C"/>
      <w:shd w:val="clear" w:color="auto" w:fill="E1DFDD"/>
    </w:rPr>
  </w:style>
  <w:style w:type="character" w:styleId="FollowedHyperlink">
    <w:name w:val="FollowedHyperlink"/>
    <w:basedOn w:val="DefaultParagraphFont"/>
    <w:uiPriority w:val="99"/>
    <w:semiHidden/>
    <w:unhideWhenUsed/>
    <w:rsid w:val="004169A8"/>
    <w:rPr>
      <w:color w:val="954F72" w:themeColor="followedHyperlink"/>
      <w:u w:val="single"/>
    </w:rPr>
  </w:style>
  <w:style w:type="character" w:customStyle="1" w:styleId="Heading6Char">
    <w:name w:val="Heading 6 Char"/>
    <w:basedOn w:val="DefaultParagraphFont"/>
    <w:link w:val="Heading6"/>
    <w:uiPriority w:val="9"/>
    <w:rsid w:val="00624AB8"/>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sid w:val="00624AB8"/>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sid w:val="00624AB8"/>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624AB8"/>
    <w:rPr>
      <w:rFonts w:asciiTheme="majorHAnsi" w:eastAsiaTheme="majorEastAsia" w:hAnsiTheme="majorHAnsi" w:cstheme="majorBidi"/>
      <w:i/>
      <w:iCs/>
      <w:color w:val="272727" w:themeColor="text1" w:themeTint="D8"/>
      <w:sz w:val="21"/>
      <w:szCs w:val="21"/>
    </w:rPr>
  </w:style>
  <w:style w:type="paragraph" w:styleId="Caption">
    <w:name w:val="caption"/>
    <w:basedOn w:val="Normal"/>
    <w:next w:val="Normal"/>
    <w:uiPriority w:val="35"/>
    <w:semiHidden/>
    <w:unhideWhenUsed/>
    <w:qFormat/>
    <w:rsid w:val="00624AB8"/>
    <w:pPr>
      <w:spacing w:after="200" w:line="240" w:lineRule="auto"/>
    </w:pPr>
    <w:rPr>
      <w:i/>
      <w:iCs/>
      <w:color w:val="44546A" w:themeColor="text2"/>
      <w:sz w:val="18"/>
      <w:szCs w:val="18"/>
    </w:rPr>
  </w:style>
  <w:style w:type="character" w:customStyle="1" w:styleId="TitleChar">
    <w:name w:val="Title Char"/>
    <w:basedOn w:val="DefaultParagraphFont"/>
    <w:link w:val="Title"/>
    <w:uiPriority w:val="10"/>
    <w:rsid w:val="00624AB8"/>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sid w:val="00624AB8"/>
    <w:rPr>
      <w:rFonts w:eastAsiaTheme="minorEastAsia"/>
      <w:color w:val="5A5A5A" w:themeColor="text1" w:themeTint="A5"/>
      <w:spacing w:val="15"/>
    </w:rPr>
  </w:style>
  <w:style w:type="character" w:styleId="Strong">
    <w:name w:val="Strong"/>
    <w:basedOn w:val="DefaultParagraphFont"/>
    <w:uiPriority w:val="22"/>
    <w:qFormat/>
    <w:rsid w:val="00624AB8"/>
    <w:rPr>
      <w:b/>
      <w:bCs/>
    </w:rPr>
  </w:style>
  <w:style w:type="character" w:styleId="Emphasis">
    <w:name w:val="Emphasis"/>
    <w:basedOn w:val="DefaultParagraphFont"/>
    <w:uiPriority w:val="20"/>
    <w:qFormat/>
    <w:rsid w:val="00624AB8"/>
    <w:rPr>
      <w:i/>
      <w:iCs/>
    </w:rPr>
  </w:style>
  <w:style w:type="paragraph" w:styleId="Quote">
    <w:name w:val="Quote"/>
    <w:basedOn w:val="Normal"/>
    <w:next w:val="Normal"/>
    <w:link w:val="QuoteChar"/>
    <w:uiPriority w:val="29"/>
    <w:qFormat/>
    <w:rsid w:val="00624AB8"/>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624AB8"/>
    <w:rPr>
      <w:i/>
      <w:iCs/>
      <w:color w:val="404040" w:themeColor="text1" w:themeTint="BF"/>
    </w:rPr>
  </w:style>
  <w:style w:type="paragraph" w:styleId="IntenseQuote">
    <w:name w:val="Intense Quote"/>
    <w:basedOn w:val="Normal"/>
    <w:next w:val="Normal"/>
    <w:link w:val="IntenseQuoteChar"/>
    <w:uiPriority w:val="30"/>
    <w:qFormat/>
    <w:rsid w:val="00624AB8"/>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624AB8"/>
    <w:rPr>
      <w:i/>
      <w:iCs/>
      <w:color w:val="5B9BD5" w:themeColor="accent1"/>
    </w:rPr>
  </w:style>
  <w:style w:type="character" w:styleId="SubtleEmphasis">
    <w:name w:val="Subtle Emphasis"/>
    <w:basedOn w:val="DefaultParagraphFont"/>
    <w:uiPriority w:val="19"/>
    <w:qFormat/>
    <w:rsid w:val="00624AB8"/>
    <w:rPr>
      <w:i/>
      <w:iCs/>
      <w:color w:val="404040" w:themeColor="text1" w:themeTint="BF"/>
    </w:rPr>
  </w:style>
  <w:style w:type="character" w:styleId="IntenseEmphasis">
    <w:name w:val="Intense Emphasis"/>
    <w:basedOn w:val="DefaultParagraphFont"/>
    <w:uiPriority w:val="21"/>
    <w:qFormat/>
    <w:rsid w:val="00624AB8"/>
    <w:rPr>
      <w:i/>
      <w:iCs/>
      <w:color w:val="5B9BD5" w:themeColor="accent1"/>
    </w:rPr>
  </w:style>
  <w:style w:type="character" w:styleId="SubtleReference">
    <w:name w:val="Subtle Reference"/>
    <w:basedOn w:val="DefaultParagraphFont"/>
    <w:uiPriority w:val="31"/>
    <w:qFormat/>
    <w:rsid w:val="00624AB8"/>
    <w:rPr>
      <w:smallCaps/>
      <w:color w:val="5A5A5A" w:themeColor="text1" w:themeTint="A5"/>
    </w:rPr>
  </w:style>
  <w:style w:type="character" w:styleId="IntenseReference">
    <w:name w:val="Intense Reference"/>
    <w:basedOn w:val="DefaultParagraphFont"/>
    <w:uiPriority w:val="32"/>
    <w:qFormat/>
    <w:rsid w:val="00624AB8"/>
    <w:rPr>
      <w:b/>
      <w:bCs/>
      <w:smallCaps/>
      <w:color w:val="5B9BD5" w:themeColor="accent1"/>
      <w:spacing w:val="5"/>
    </w:rPr>
  </w:style>
  <w:style w:type="character" w:styleId="BookTitle">
    <w:name w:val="Book Title"/>
    <w:basedOn w:val="DefaultParagraphFont"/>
    <w:uiPriority w:val="33"/>
    <w:qFormat/>
    <w:rsid w:val="00624AB8"/>
    <w:rPr>
      <w:b/>
      <w:bCs/>
      <w:i/>
      <w:iCs/>
      <w:spacing w:val="5"/>
    </w:rPr>
  </w:style>
  <w:style w:type="paragraph" w:styleId="NormalWeb">
    <w:name w:val="Normal (Web)"/>
    <w:basedOn w:val="Normal"/>
    <w:uiPriority w:val="99"/>
    <w:unhideWhenUsed/>
    <w:rsid w:val="00295D5D"/>
    <w:pPr>
      <w:spacing w:before="100" w:beforeAutospacing="1" w:after="100" w:afterAutospacing="1" w:line="240" w:lineRule="auto"/>
    </w:pPr>
    <w:rPr>
      <w:rFonts w:ascii="Times New Roman" w:eastAsia="Times New Roman" w:hAnsi="Times New Roman" w:cs="Times New Roman"/>
      <w:kern w:val="0"/>
      <w:sz w:val="24"/>
      <w:szCs w:val="24"/>
      <w:lang w:val="ro-RO" w:eastAsia="ro-RO"/>
      <w14:ligatures w14:val="none"/>
    </w:rPr>
  </w:style>
  <w:style w:type="paragraph" w:customStyle="1" w:styleId="msonormal0">
    <w:name w:val="msonormal"/>
    <w:basedOn w:val="Normal"/>
    <w:rsid w:val="00295D5D"/>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font5">
    <w:name w:val="font5"/>
    <w:basedOn w:val="Normal"/>
    <w:rsid w:val="00295D5D"/>
    <w:pPr>
      <w:spacing w:before="100" w:beforeAutospacing="1" w:after="100" w:afterAutospacing="1" w:line="240" w:lineRule="auto"/>
    </w:pPr>
    <w:rPr>
      <w:rFonts w:ascii="Times New Roman" w:eastAsia="Times New Roman" w:hAnsi="Times New Roman" w:cs="Times New Roman"/>
      <w:color w:val="000000"/>
      <w:kern w:val="0"/>
      <w:sz w:val="20"/>
      <w:szCs w:val="20"/>
      <w14:ligatures w14:val="none"/>
    </w:rPr>
  </w:style>
  <w:style w:type="paragraph" w:customStyle="1" w:styleId="font6">
    <w:name w:val="font6"/>
    <w:basedOn w:val="Normal"/>
    <w:rsid w:val="00295D5D"/>
    <w:pPr>
      <w:spacing w:before="100" w:beforeAutospacing="1" w:after="100" w:afterAutospacing="1" w:line="240" w:lineRule="auto"/>
    </w:pPr>
    <w:rPr>
      <w:rFonts w:ascii="Times New Roman" w:eastAsia="Times New Roman" w:hAnsi="Times New Roman" w:cs="Times New Roman"/>
      <w:color w:val="000000"/>
      <w:kern w:val="0"/>
      <w:sz w:val="20"/>
      <w:szCs w:val="20"/>
      <w14:ligatures w14:val="none"/>
    </w:rPr>
  </w:style>
  <w:style w:type="paragraph" w:customStyle="1" w:styleId="xl65">
    <w:name w:val="xl65"/>
    <w:basedOn w:val="Normal"/>
    <w:rsid w:val="00295D5D"/>
    <w:pPr>
      <w:shd w:val="clear" w:color="000000" w:fill="FFFFFF"/>
      <w:spacing w:before="100" w:beforeAutospacing="1" w:after="100" w:afterAutospacing="1" w:line="240" w:lineRule="auto"/>
    </w:pPr>
    <w:rPr>
      <w:rFonts w:ascii="Times New Roman" w:eastAsia="Times New Roman" w:hAnsi="Times New Roman" w:cs="Times New Roman"/>
      <w:kern w:val="0"/>
      <w:sz w:val="20"/>
      <w:szCs w:val="20"/>
      <w14:ligatures w14:val="none"/>
    </w:rPr>
  </w:style>
  <w:style w:type="paragraph" w:customStyle="1" w:styleId="xl66">
    <w:name w:val="xl66"/>
    <w:basedOn w:val="Normal"/>
    <w:rsid w:val="00295D5D"/>
    <w:pPr>
      <w:shd w:val="clear" w:color="000000" w:fill="FFFFFF"/>
      <w:spacing w:before="100" w:beforeAutospacing="1" w:after="100" w:afterAutospacing="1" w:line="240" w:lineRule="auto"/>
    </w:pPr>
    <w:rPr>
      <w:rFonts w:ascii="Times New Roman" w:eastAsia="Times New Roman" w:hAnsi="Times New Roman" w:cs="Times New Roman"/>
      <w:kern w:val="0"/>
      <w:sz w:val="20"/>
      <w:szCs w:val="20"/>
      <w14:ligatures w14:val="none"/>
    </w:rPr>
  </w:style>
  <w:style w:type="paragraph" w:customStyle="1" w:styleId="xl67">
    <w:name w:val="xl67"/>
    <w:basedOn w:val="Normal"/>
    <w:rsid w:val="00295D5D"/>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kern w:val="0"/>
      <w:sz w:val="20"/>
      <w:szCs w:val="20"/>
      <w14:ligatures w14:val="none"/>
    </w:rPr>
  </w:style>
  <w:style w:type="paragraph" w:customStyle="1" w:styleId="xl68">
    <w:name w:val="xl68"/>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kern w:val="0"/>
      <w:sz w:val="20"/>
      <w:szCs w:val="20"/>
      <w14:ligatures w14:val="none"/>
    </w:rPr>
  </w:style>
  <w:style w:type="paragraph" w:customStyle="1" w:styleId="xl69">
    <w:name w:val="xl69"/>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kern w:val="0"/>
      <w:sz w:val="20"/>
      <w:szCs w:val="20"/>
      <w14:ligatures w14:val="none"/>
    </w:rPr>
  </w:style>
  <w:style w:type="paragraph" w:customStyle="1" w:styleId="xl70">
    <w:name w:val="xl70"/>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kern w:val="0"/>
      <w:sz w:val="20"/>
      <w:szCs w:val="20"/>
      <w14:ligatures w14:val="none"/>
    </w:rPr>
  </w:style>
  <w:style w:type="paragraph" w:customStyle="1" w:styleId="xl71">
    <w:name w:val="xl71"/>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kern w:val="0"/>
      <w:sz w:val="20"/>
      <w:szCs w:val="20"/>
      <w14:ligatures w14:val="none"/>
    </w:rPr>
  </w:style>
  <w:style w:type="paragraph" w:customStyle="1" w:styleId="xl72">
    <w:name w:val="xl72"/>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kern w:val="0"/>
      <w:sz w:val="20"/>
      <w:szCs w:val="20"/>
      <w14:ligatures w14:val="none"/>
    </w:rPr>
  </w:style>
  <w:style w:type="paragraph" w:customStyle="1" w:styleId="xl73">
    <w:name w:val="xl73"/>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kern w:val="0"/>
      <w:sz w:val="20"/>
      <w:szCs w:val="20"/>
      <w14:ligatures w14:val="none"/>
    </w:rPr>
  </w:style>
  <w:style w:type="paragraph" w:customStyle="1" w:styleId="xl74">
    <w:name w:val="xl74"/>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kern w:val="0"/>
      <w:sz w:val="24"/>
      <w:szCs w:val="24"/>
      <w14:ligatures w14:val="none"/>
    </w:rPr>
  </w:style>
  <w:style w:type="paragraph" w:customStyle="1" w:styleId="xl75">
    <w:name w:val="xl75"/>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kern w:val="0"/>
      <w:sz w:val="24"/>
      <w:szCs w:val="24"/>
      <w14:ligatures w14:val="none"/>
    </w:rPr>
  </w:style>
  <w:style w:type="paragraph" w:customStyle="1" w:styleId="xl76">
    <w:name w:val="xl76"/>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kern w:val="0"/>
      <w:sz w:val="20"/>
      <w:szCs w:val="20"/>
      <w14:ligatures w14:val="none"/>
    </w:rPr>
  </w:style>
  <w:style w:type="paragraph" w:customStyle="1" w:styleId="xl77">
    <w:name w:val="xl77"/>
    <w:basedOn w:val="Normal"/>
    <w:rsid w:val="00295D5D"/>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kern w:val="0"/>
      <w:sz w:val="20"/>
      <w:szCs w:val="20"/>
      <w14:ligatures w14:val="none"/>
    </w:rPr>
  </w:style>
  <w:style w:type="paragraph" w:customStyle="1" w:styleId="xl78">
    <w:name w:val="xl78"/>
    <w:basedOn w:val="Normal"/>
    <w:rsid w:val="00295D5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kern w:val="0"/>
      <w:sz w:val="20"/>
      <w:szCs w:val="20"/>
      <w14:ligatures w14:val="none"/>
    </w:rPr>
  </w:style>
  <w:style w:type="paragraph" w:customStyle="1" w:styleId="xl79">
    <w:name w:val="xl79"/>
    <w:basedOn w:val="Normal"/>
    <w:rsid w:val="00295D5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kern w:val="0"/>
      <w:sz w:val="20"/>
      <w:szCs w:val="20"/>
      <w14:ligatures w14:val="none"/>
    </w:rPr>
  </w:style>
  <w:style w:type="paragraph" w:customStyle="1" w:styleId="xl80">
    <w:name w:val="xl80"/>
    <w:basedOn w:val="Normal"/>
    <w:rsid w:val="00295D5D"/>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kern w:val="0"/>
      <w:sz w:val="20"/>
      <w:szCs w:val="20"/>
      <w14:ligatures w14:val="none"/>
    </w:rPr>
  </w:style>
  <w:style w:type="paragraph" w:customStyle="1" w:styleId="xl81">
    <w:name w:val="xl81"/>
    <w:basedOn w:val="Normal"/>
    <w:rsid w:val="00295D5D"/>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kern w:val="0"/>
      <w:sz w:val="20"/>
      <w:szCs w:val="20"/>
      <w14:ligatures w14:val="none"/>
    </w:rPr>
  </w:style>
  <w:style w:type="paragraph" w:customStyle="1" w:styleId="xl82">
    <w:name w:val="xl82"/>
    <w:basedOn w:val="Normal"/>
    <w:rsid w:val="00295D5D"/>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kern w:val="0"/>
      <w:sz w:val="20"/>
      <w:szCs w:val="20"/>
      <w14:ligatures w14:val="none"/>
    </w:rPr>
  </w:style>
  <w:style w:type="paragraph" w:customStyle="1" w:styleId="xl83">
    <w:name w:val="xl83"/>
    <w:basedOn w:val="Normal"/>
    <w:rsid w:val="00295D5D"/>
    <w:pPr>
      <w:pBdr>
        <w:top w:val="single" w:sz="4" w:space="0" w:color="auto"/>
        <w:lef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kern w:val="0"/>
      <w:sz w:val="20"/>
      <w:szCs w:val="20"/>
      <w14:ligatures w14:val="none"/>
    </w:rPr>
  </w:style>
  <w:style w:type="paragraph" w:customStyle="1" w:styleId="xl84">
    <w:name w:val="xl84"/>
    <w:basedOn w:val="Normal"/>
    <w:rsid w:val="00295D5D"/>
    <w:pPr>
      <w:pBdr>
        <w:top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kern w:val="0"/>
      <w:sz w:val="20"/>
      <w:szCs w:val="20"/>
      <w14:ligatures w14:val="none"/>
    </w:rPr>
  </w:style>
  <w:style w:type="paragraph" w:customStyle="1" w:styleId="xl85">
    <w:name w:val="xl85"/>
    <w:basedOn w:val="Normal"/>
    <w:rsid w:val="00295D5D"/>
    <w:pPr>
      <w:pBdr>
        <w:top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kern w:val="0"/>
      <w:sz w:val="20"/>
      <w:szCs w:val="20"/>
      <w14:ligatures w14:val="none"/>
    </w:rPr>
  </w:style>
  <w:style w:type="paragraph" w:customStyle="1" w:styleId="xl86">
    <w:name w:val="xl86"/>
    <w:basedOn w:val="Normal"/>
    <w:rsid w:val="00295D5D"/>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kern w:val="0"/>
      <w:sz w:val="20"/>
      <w:szCs w:val="20"/>
      <w14:ligatures w14:val="none"/>
    </w:rPr>
  </w:style>
  <w:style w:type="paragraph" w:customStyle="1" w:styleId="xl87">
    <w:name w:val="xl87"/>
    <w:basedOn w:val="Normal"/>
    <w:rsid w:val="00295D5D"/>
    <w:pPr>
      <w:pBdr>
        <w:top w:val="single" w:sz="4" w:space="0" w:color="auto"/>
        <w:left w:val="single" w:sz="4" w:space="0" w:color="auto"/>
        <w:bottom w:val="single" w:sz="4" w:space="0" w:color="auto"/>
        <w:right w:val="single" w:sz="4" w:space="0" w:color="auto"/>
      </w:pBdr>
      <w:shd w:val="clear" w:color="000000" w:fill="4472C4"/>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14:ligatures w14:val="none"/>
    </w:rPr>
  </w:style>
  <w:style w:type="paragraph" w:customStyle="1" w:styleId="xl88">
    <w:name w:val="xl88"/>
    <w:basedOn w:val="Normal"/>
    <w:rsid w:val="00295D5D"/>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kern w:val="0"/>
      <w:sz w:val="20"/>
      <w:szCs w:val="20"/>
      <w14:ligatures w14:val="none"/>
    </w:rPr>
  </w:style>
  <w:style w:type="paragraph" w:customStyle="1" w:styleId="xl89">
    <w:name w:val="xl89"/>
    <w:basedOn w:val="Normal"/>
    <w:rsid w:val="00295D5D"/>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kern w:val="0"/>
      <w:sz w:val="20"/>
      <w:szCs w:val="20"/>
      <w14:ligatures w14:val="none"/>
    </w:rPr>
  </w:style>
  <w:style w:type="paragraph" w:customStyle="1" w:styleId="xl90">
    <w:name w:val="xl90"/>
    <w:basedOn w:val="Normal"/>
    <w:rsid w:val="00295D5D"/>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kern w:val="0"/>
      <w:sz w:val="20"/>
      <w:szCs w:val="20"/>
      <w14:ligatures w14:val="none"/>
    </w:rPr>
  </w:style>
  <w:style w:type="paragraph" w:customStyle="1" w:styleId="xl91">
    <w:name w:val="xl91"/>
    <w:basedOn w:val="Normal"/>
    <w:rsid w:val="00295D5D"/>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kern w:val="0"/>
      <w:sz w:val="20"/>
      <w:szCs w:val="20"/>
      <w14:ligatures w14:val="none"/>
    </w:rPr>
  </w:style>
  <w:style w:type="paragraph" w:customStyle="1" w:styleId="xl92">
    <w:name w:val="xl92"/>
    <w:basedOn w:val="Normal"/>
    <w:rsid w:val="00295D5D"/>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kern w:val="0"/>
      <w:sz w:val="20"/>
      <w:szCs w:val="20"/>
      <w14:ligatures w14:val="none"/>
    </w:rPr>
  </w:style>
  <w:style w:type="paragraph" w:customStyle="1" w:styleId="xl93">
    <w:name w:val="xl93"/>
    <w:basedOn w:val="Normal"/>
    <w:rsid w:val="00295D5D"/>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kern w:val="0"/>
      <w:sz w:val="20"/>
      <w:szCs w:val="20"/>
      <w14:ligatures w14:val="none"/>
    </w:rPr>
  </w:style>
  <w:style w:type="paragraph" w:customStyle="1" w:styleId="xl63">
    <w:name w:val="xl63"/>
    <w:basedOn w:val="Normal"/>
    <w:rsid w:val="00295D5D"/>
    <w:pPr>
      <w:spacing w:before="100" w:beforeAutospacing="1" w:after="100" w:afterAutospacing="1" w:line="240" w:lineRule="auto"/>
    </w:pPr>
    <w:rPr>
      <w:rFonts w:ascii="Times New Roman" w:eastAsia="Times New Roman" w:hAnsi="Times New Roman" w:cs="Times New Roman"/>
      <w:kern w:val="0"/>
      <w:sz w:val="20"/>
      <w:szCs w:val="20"/>
      <w14:ligatures w14:val="none"/>
    </w:rPr>
  </w:style>
  <w:style w:type="paragraph" w:customStyle="1" w:styleId="xl64">
    <w:name w:val="xl64"/>
    <w:basedOn w:val="Normal"/>
    <w:rsid w:val="00295D5D"/>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xl94">
    <w:name w:val="xl94"/>
    <w:basedOn w:val="Normal"/>
    <w:rsid w:val="00295D5D"/>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kern w:val="0"/>
      <w:sz w:val="20"/>
      <w:szCs w:val="20"/>
      <w14:ligatures w14:val="none"/>
    </w:rPr>
  </w:style>
  <w:style w:type="paragraph" w:customStyle="1" w:styleId="xl95">
    <w:name w:val="xl95"/>
    <w:basedOn w:val="Normal"/>
    <w:rsid w:val="00295D5D"/>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kern w:val="0"/>
      <w:sz w:val="20"/>
      <w:szCs w:val="20"/>
      <w14:ligatures w14:val="none"/>
    </w:rPr>
  </w:style>
  <w:style w:type="paragraph" w:customStyle="1" w:styleId="xl96">
    <w:name w:val="xl96"/>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kern w:val="0"/>
      <w:sz w:val="20"/>
      <w:szCs w:val="20"/>
      <w14:ligatures w14:val="none"/>
    </w:rPr>
  </w:style>
  <w:style w:type="paragraph" w:customStyle="1" w:styleId="xl97">
    <w:name w:val="xl97"/>
    <w:basedOn w:val="Normal"/>
    <w:rsid w:val="00295D5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kern w:val="0"/>
      <w:sz w:val="20"/>
      <w:szCs w:val="20"/>
      <w14:ligatures w14:val="none"/>
    </w:rPr>
  </w:style>
  <w:style w:type="paragraph" w:customStyle="1" w:styleId="xl98">
    <w:name w:val="xl98"/>
    <w:basedOn w:val="Normal"/>
    <w:rsid w:val="00295D5D"/>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kern w:val="0"/>
      <w:sz w:val="20"/>
      <w:szCs w:val="20"/>
      <w14:ligatures w14:val="none"/>
    </w:rPr>
  </w:style>
  <w:style w:type="paragraph" w:customStyle="1" w:styleId="xl99">
    <w:name w:val="xl99"/>
    <w:basedOn w:val="Normal"/>
    <w:rsid w:val="00295D5D"/>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kern w:val="0"/>
      <w:sz w:val="20"/>
      <w:szCs w:val="20"/>
      <w14:ligatures w14:val="none"/>
    </w:rPr>
  </w:style>
  <w:style w:type="paragraph" w:customStyle="1" w:styleId="xl100">
    <w:name w:val="xl100"/>
    <w:basedOn w:val="Normal"/>
    <w:rsid w:val="00295D5D"/>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kern w:val="0"/>
      <w:sz w:val="20"/>
      <w:szCs w:val="20"/>
      <w14:ligatures w14:val="none"/>
    </w:rPr>
  </w:style>
  <w:style w:type="paragraph" w:customStyle="1" w:styleId="xl101">
    <w:name w:val="xl101"/>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kern w:val="0"/>
      <w:sz w:val="20"/>
      <w:szCs w:val="20"/>
      <w14:ligatures w14:val="none"/>
    </w:rPr>
  </w:style>
  <w:style w:type="paragraph" w:customStyle="1" w:styleId="xl102">
    <w:name w:val="xl102"/>
    <w:basedOn w:val="Normal"/>
    <w:rsid w:val="00295D5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kern w:val="0"/>
      <w:sz w:val="20"/>
      <w:szCs w:val="20"/>
      <w14:ligatures w14:val="none"/>
    </w:rPr>
  </w:style>
  <w:style w:type="paragraph" w:customStyle="1" w:styleId="xl103">
    <w:name w:val="xl103"/>
    <w:basedOn w:val="Normal"/>
    <w:rsid w:val="00295D5D"/>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kern w:val="0"/>
      <w:sz w:val="20"/>
      <w:szCs w:val="20"/>
      <w14:ligatures w14:val="none"/>
    </w:rPr>
  </w:style>
  <w:style w:type="paragraph" w:customStyle="1" w:styleId="xl104">
    <w:name w:val="xl104"/>
    <w:basedOn w:val="Normal"/>
    <w:rsid w:val="00295D5D"/>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color w:val="000000"/>
      <w:kern w:val="0"/>
      <w:sz w:val="20"/>
      <w:szCs w:val="20"/>
      <w14:ligatures w14:val="none"/>
    </w:rPr>
  </w:style>
  <w:style w:type="paragraph" w:customStyle="1" w:styleId="xl105">
    <w:name w:val="xl105"/>
    <w:basedOn w:val="Normal"/>
    <w:rsid w:val="00295D5D"/>
    <w:pPr>
      <w:pBdr>
        <w:top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color w:val="000000"/>
      <w:kern w:val="0"/>
      <w:sz w:val="20"/>
      <w:szCs w:val="20"/>
      <w14:ligatures w14:val="none"/>
    </w:rPr>
  </w:style>
  <w:style w:type="paragraph" w:customStyle="1" w:styleId="xl106">
    <w:name w:val="xl106"/>
    <w:basedOn w:val="Normal"/>
    <w:rsid w:val="00295D5D"/>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color w:val="000000"/>
      <w:kern w:val="0"/>
      <w:sz w:val="20"/>
      <w:szCs w:val="20"/>
      <w14:ligatures w14:val="none"/>
    </w:rPr>
  </w:style>
  <w:style w:type="paragraph" w:customStyle="1" w:styleId="xl107">
    <w:name w:val="xl107"/>
    <w:basedOn w:val="Normal"/>
    <w:rsid w:val="00295D5D"/>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kern w:val="0"/>
      <w:sz w:val="20"/>
      <w:szCs w:val="20"/>
      <w14:ligatures w14:val="none"/>
    </w:rPr>
  </w:style>
  <w:style w:type="paragraph" w:customStyle="1" w:styleId="xl108">
    <w:name w:val="xl108"/>
    <w:basedOn w:val="Normal"/>
    <w:rsid w:val="00295D5D"/>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kern w:val="0"/>
      <w:sz w:val="20"/>
      <w:szCs w:val="20"/>
      <w14:ligatures w14:val="none"/>
    </w:rPr>
  </w:style>
  <w:style w:type="paragraph" w:customStyle="1" w:styleId="xl109">
    <w:name w:val="xl109"/>
    <w:basedOn w:val="Normal"/>
    <w:rsid w:val="00295D5D"/>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kern w:val="0"/>
      <w:sz w:val="20"/>
      <w:szCs w:val="20"/>
      <w14:ligatures w14:val="none"/>
    </w:rPr>
  </w:style>
  <w:style w:type="paragraph" w:customStyle="1" w:styleId="xl110">
    <w:name w:val="xl110"/>
    <w:basedOn w:val="Normal"/>
    <w:rsid w:val="00295D5D"/>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kern w:val="0"/>
      <w:sz w:val="20"/>
      <w:szCs w:val="20"/>
      <w14:ligatures w14:val="none"/>
    </w:rPr>
  </w:style>
  <w:style w:type="paragraph" w:customStyle="1" w:styleId="xl111">
    <w:name w:val="xl111"/>
    <w:basedOn w:val="Normal"/>
    <w:rsid w:val="00295D5D"/>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kern w:val="0"/>
      <w:sz w:val="20"/>
      <w:szCs w:val="20"/>
      <w14:ligatures w14:val="none"/>
    </w:rPr>
  </w:style>
  <w:style w:type="paragraph" w:customStyle="1" w:styleId="xl112">
    <w:name w:val="xl112"/>
    <w:basedOn w:val="Normal"/>
    <w:rsid w:val="00295D5D"/>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kern w:val="0"/>
      <w:sz w:val="20"/>
      <w:szCs w:val="20"/>
      <w14:ligatures w14:val="none"/>
    </w:rPr>
  </w:style>
  <w:style w:type="paragraph" w:customStyle="1" w:styleId="xl113">
    <w:name w:val="xl113"/>
    <w:basedOn w:val="Normal"/>
    <w:rsid w:val="00295D5D"/>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kern w:val="0"/>
      <w:sz w:val="20"/>
      <w:szCs w:val="20"/>
      <w14:ligatures w14:val="none"/>
    </w:rPr>
  </w:style>
  <w:style w:type="paragraph" w:customStyle="1" w:styleId="xl114">
    <w:name w:val="xl114"/>
    <w:basedOn w:val="Normal"/>
    <w:rsid w:val="00295D5D"/>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kern w:val="0"/>
      <w:sz w:val="20"/>
      <w:szCs w:val="20"/>
      <w14:ligatures w14:val="none"/>
    </w:rPr>
  </w:style>
  <w:style w:type="paragraph" w:customStyle="1" w:styleId="xl115">
    <w:name w:val="xl115"/>
    <w:basedOn w:val="Normal"/>
    <w:rsid w:val="00295D5D"/>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kern w:val="0"/>
      <w:sz w:val="20"/>
      <w:szCs w:val="20"/>
      <w14:ligatures w14:val="none"/>
    </w:rPr>
  </w:style>
  <w:style w:type="paragraph" w:customStyle="1" w:styleId="xl116">
    <w:name w:val="xl116"/>
    <w:basedOn w:val="Normal"/>
    <w:rsid w:val="00295D5D"/>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top"/>
    </w:pPr>
    <w:rPr>
      <w:rFonts w:ascii="Arial" w:eastAsia="Times New Roman" w:hAnsi="Arial" w:cs="Arial"/>
      <w:color w:val="000000"/>
      <w:kern w:val="0"/>
      <w:sz w:val="20"/>
      <w:szCs w:val="20"/>
      <w14:ligatures w14:val="none"/>
    </w:rPr>
  </w:style>
  <w:style w:type="paragraph" w:customStyle="1" w:styleId="xl117">
    <w:name w:val="xl117"/>
    <w:basedOn w:val="Normal"/>
    <w:rsid w:val="00295D5D"/>
    <w:pPr>
      <w:pBdr>
        <w:top w:val="single" w:sz="4" w:space="0" w:color="auto"/>
        <w:left w:val="single" w:sz="4" w:space="0" w:color="auto"/>
        <w:bottom w:val="single" w:sz="4" w:space="0" w:color="auto"/>
        <w:right w:val="single" w:sz="8" w:space="0" w:color="auto"/>
      </w:pBdr>
      <w:shd w:val="clear" w:color="000000" w:fill="F2F2F2"/>
      <w:spacing w:before="100" w:beforeAutospacing="1" w:after="100" w:afterAutospacing="1" w:line="240" w:lineRule="auto"/>
      <w:textAlignment w:val="top"/>
    </w:pPr>
    <w:rPr>
      <w:rFonts w:ascii="Arial" w:eastAsia="Times New Roman" w:hAnsi="Arial" w:cs="Arial"/>
      <w:color w:val="000000"/>
      <w:kern w:val="0"/>
      <w:sz w:val="20"/>
      <w:szCs w:val="20"/>
      <w14:ligatures w14:val="none"/>
    </w:rPr>
  </w:style>
  <w:style w:type="paragraph" w:customStyle="1" w:styleId="xl118">
    <w:name w:val="xl118"/>
    <w:basedOn w:val="Normal"/>
    <w:rsid w:val="00295D5D"/>
    <w:pPr>
      <w:pBdr>
        <w:top w:val="single" w:sz="4" w:space="0" w:color="auto"/>
        <w:left w:val="single" w:sz="4" w:space="0" w:color="auto"/>
        <w:bottom w:val="single" w:sz="4" w:space="0" w:color="auto"/>
        <w:right w:val="single" w:sz="4" w:space="0" w:color="auto"/>
      </w:pBdr>
      <w:shd w:val="clear" w:color="000000" w:fill="F89590"/>
      <w:spacing w:before="100" w:beforeAutospacing="1" w:after="100" w:afterAutospacing="1" w:line="240" w:lineRule="auto"/>
      <w:textAlignment w:val="top"/>
    </w:pPr>
    <w:rPr>
      <w:rFonts w:ascii="Arial" w:eastAsia="Times New Roman" w:hAnsi="Arial" w:cs="Arial"/>
      <w:b/>
      <w:bCs/>
      <w:color w:val="000000"/>
      <w:kern w:val="0"/>
      <w:sz w:val="20"/>
      <w:szCs w:val="20"/>
      <w14:ligatures w14:val="none"/>
    </w:rPr>
  </w:style>
  <w:style w:type="paragraph" w:customStyle="1" w:styleId="xl119">
    <w:name w:val="xl119"/>
    <w:basedOn w:val="Normal"/>
    <w:rsid w:val="00295D5D"/>
    <w:pPr>
      <w:pBdr>
        <w:top w:val="single" w:sz="4" w:space="0" w:color="auto"/>
        <w:left w:val="single" w:sz="4" w:space="0" w:color="auto"/>
        <w:bottom w:val="single" w:sz="4" w:space="0" w:color="auto"/>
        <w:right w:val="single" w:sz="8" w:space="0" w:color="auto"/>
      </w:pBdr>
      <w:shd w:val="clear" w:color="000000" w:fill="F89590"/>
      <w:spacing w:before="100" w:beforeAutospacing="1" w:after="100" w:afterAutospacing="1" w:line="240" w:lineRule="auto"/>
      <w:textAlignment w:val="top"/>
    </w:pPr>
    <w:rPr>
      <w:rFonts w:ascii="Arial" w:eastAsia="Times New Roman" w:hAnsi="Arial" w:cs="Arial"/>
      <w:b/>
      <w:bCs/>
      <w:color w:val="000000"/>
      <w:kern w:val="0"/>
      <w:sz w:val="20"/>
      <w:szCs w:val="20"/>
      <w14:ligatures w14:val="none"/>
    </w:rPr>
  </w:style>
  <w:style w:type="paragraph" w:customStyle="1" w:styleId="xl120">
    <w:name w:val="xl120"/>
    <w:basedOn w:val="Normal"/>
    <w:rsid w:val="00295D5D"/>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top"/>
    </w:pPr>
    <w:rPr>
      <w:rFonts w:ascii="Arial" w:eastAsia="Times New Roman" w:hAnsi="Arial" w:cs="Arial"/>
      <w:b/>
      <w:bCs/>
      <w:color w:val="000000"/>
      <w:kern w:val="0"/>
      <w:sz w:val="20"/>
      <w:szCs w:val="20"/>
      <w14:ligatures w14:val="none"/>
    </w:rPr>
  </w:style>
  <w:style w:type="paragraph" w:customStyle="1" w:styleId="xl121">
    <w:name w:val="xl121"/>
    <w:basedOn w:val="Normal"/>
    <w:rsid w:val="00295D5D"/>
    <w:pPr>
      <w:pBdr>
        <w:top w:val="single" w:sz="4" w:space="0" w:color="auto"/>
        <w:left w:val="single" w:sz="4" w:space="0" w:color="auto"/>
        <w:bottom w:val="single" w:sz="4" w:space="0" w:color="auto"/>
        <w:right w:val="single" w:sz="8" w:space="0" w:color="auto"/>
      </w:pBdr>
      <w:shd w:val="clear" w:color="000000" w:fill="F2F2F2"/>
      <w:spacing w:before="100" w:beforeAutospacing="1" w:after="100" w:afterAutospacing="1" w:line="240" w:lineRule="auto"/>
      <w:textAlignment w:val="top"/>
    </w:pPr>
    <w:rPr>
      <w:rFonts w:ascii="Arial" w:eastAsia="Times New Roman" w:hAnsi="Arial" w:cs="Arial"/>
      <w:b/>
      <w:bCs/>
      <w:color w:val="000000"/>
      <w:kern w:val="0"/>
      <w:sz w:val="20"/>
      <w:szCs w:val="20"/>
      <w14:ligatures w14:val="none"/>
    </w:rPr>
  </w:style>
  <w:style w:type="paragraph" w:customStyle="1" w:styleId="xl122">
    <w:name w:val="xl122"/>
    <w:basedOn w:val="Normal"/>
    <w:rsid w:val="00295D5D"/>
    <w:pPr>
      <w:spacing w:before="100" w:beforeAutospacing="1" w:after="100" w:afterAutospacing="1" w:line="240" w:lineRule="auto"/>
    </w:pPr>
    <w:rPr>
      <w:rFonts w:ascii="Arial" w:eastAsia="Times New Roman" w:hAnsi="Arial" w:cs="Arial"/>
      <w:kern w:val="0"/>
      <w:sz w:val="20"/>
      <w:szCs w:val="20"/>
      <w14:ligatures w14:val="none"/>
    </w:rPr>
  </w:style>
  <w:style w:type="paragraph" w:customStyle="1" w:styleId="xl123">
    <w:name w:val="xl123"/>
    <w:basedOn w:val="Normal"/>
    <w:rsid w:val="00295D5D"/>
    <w:pPr>
      <w:spacing w:before="100" w:beforeAutospacing="1" w:after="100" w:afterAutospacing="1" w:line="240" w:lineRule="auto"/>
    </w:pPr>
    <w:rPr>
      <w:rFonts w:ascii="Arial" w:eastAsia="Times New Roman" w:hAnsi="Arial" w:cs="Arial"/>
      <w:kern w:val="0"/>
      <w:sz w:val="20"/>
      <w:szCs w:val="20"/>
      <w14:ligatures w14:val="none"/>
    </w:rPr>
  </w:style>
  <w:style w:type="paragraph" w:customStyle="1" w:styleId="xl124">
    <w:name w:val="xl124"/>
    <w:basedOn w:val="Normal"/>
    <w:rsid w:val="00295D5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kern w:val="0"/>
      <w:sz w:val="20"/>
      <w:szCs w:val="20"/>
      <w14:ligatures w14:val="none"/>
    </w:rPr>
  </w:style>
  <w:style w:type="paragraph" w:customStyle="1" w:styleId="xl125">
    <w:name w:val="xl125"/>
    <w:basedOn w:val="Normal"/>
    <w:rsid w:val="00295D5D"/>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kern w:val="0"/>
      <w:sz w:val="20"/>
      <w:szCs w:val="20"/>
      <w14:ligatures w14:val="none"/>
    </w:rPr>
  </w:style>
  <w:style w:type="paragraph" w:customStyle="1" w:styleId="xl126">
    <w:name w:val="xl126"/>
    <w:basedOn w:val="Normal"/>
    <w:rsid w:val="00295D5D"/>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xl127">
    <w:name w:val="xl127"/>
    <w:basedOn w:val="Normal"/>
    <w:rsid w:val="00295D5D"/>
    <w:pPr>
      <w:pBdr>
        <w:top w:val="single" w:sz="4" w:space="0" w:color="auto"/>
        <w:bottom w:val="single" w:sz="4" w:space="0" w:color="auto"/>
        <w:right w:val="single" w:sz="4" w:space="0" w:color="auto"/>
      </w:pBdr>
      <w:shd w:val="clear" w:color="000000" w:fill="F89590"/>
      <w:spacing w:before="100" w:beforeAutospacing="1" w:after="100" w:afterAutospacing="1" w:line="240" w:lineRule="auto"/>
    </w:pPr>
    <w:rPr>
      <w:rFonts w:ascii="Arial" w:eastAsia="Times New Roman" w:hAnsi="Arial" w:cs="Arial"/>
      <w:kern w:val="0"/>
      <w:sz w:val="20"/>
      <w:szCs w:val="20"/>
      <w14:ligatures w14:val="none"/>
    </w:rPr>
  </w:style>
  <w:style w:type="paragraph" w:customStyle="1" w:styleId="xl128">
    <w:name w:val="xl128"/>
    <w:basedOn w:val="Normal"/>
    <w:rsid w:val="00295D5D"/>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Arial" w:eastAsia="Times New Roman" w:hAnsi="Arial" w:cs="Arial"/>
      <w:color w:val="000000"/>
      <w:kern w:val="0"/>
      <w:sz w:val="20"/>
      <w:szCs w:val="20"/>
      <w14:ligatures w14:val="none"/>
    </w:rPr>
  </w:style>
  <w:style w:type="paragraph" w:customStyle="1" w:styleId="xl129">
    <w:name w:val="xl129"/>
    <w:basedOn w:val="Normal"/>
    <w:rsid w:val="00295D5D"/>
    <w:pPr>
      <w:pBdr>
        <w:top w:val="single" w:sz="4" w:space="0" w:color="auto"/>
        <w:left w:val="single" w:sz="8" w:space="0" w:color="auto"/>
        <w:bottom w:val="single" w:sz="4" w:space="0" w:color="auto"/>
        <w:right w:val="single" w:sz="4" w:space="0" w:color="auto"/>
      </w:pBdr>
      <w:shd w:val="clear" w:color="000000" w:fill="E2EFDA"/>
      <w:spacing w:before="100" w:beforeAutospacing="1" w:after="100" w:afterAutospacing="1" w:line="240" w:lineRule="auto"/>
      <w:textAlignment w:val="top"/>
    </w:pPr>
    <w:rPr>
      <w:rFonts w:ascii="Arial" w:eastAsia="Times New Roman" w:hAnsi="Arial" w:cs="Arial"/>
      <w:kern w:val="0"/>
      <w:sz w:val="20"/>
      <w:szCs w:val="20"/>
      <w14:ligatures w14:val="none"/>
    </w:rPr>
  </w:style>
  <w:style w:type="paragraph" w:customStyle="1" w:styleId="xl130">
    <w:name w:val="xl130"/>
    <w:basedOn w:val="Normal"/>
    <w:rsid w:val="00295D5D"/>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textAlignment w:val="top"/>
    </w:pPr>
    <w:rPr>
      <w:rFonts w:ascii="Arial" w:eastAsia="Times New Roman" w:hAnsi="Arial" w:cs="Arial"/>
      <w:color w:val="000000"/>
      <w:kern w:val="0"/>
      <w:sz w:val="20"/>
      <w:szCs w:val="20"/>
      <w14:ligatures w14:val="none"/>
    </w:rPr>
  </w:style>
  <w:style w:type="paragraph" w:customStyle="1" w:styleId="xl131">
    <w:name w:val="xl131"/>
    <w:basedOn w:val="Normal"/>
    <w:rsid w:val="00295D5D"/>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textAlignment w:val="top"/>
    </w:pPr>
    <w:rPr>
      <w:rFonts w:ascii="Arial" w:eastAsia="Times New Roman" w:hAnsi="Arial" w:cs="Arial"/>
      <w:kern w:val="0"/>
      <w:sz w:val="20"/>
      <w:szCs w:val="20"/>
      <w14:ligatures w14:val="none"/>
    </w:rPr>
  </w:style>
  <w:style w:type="paragraph" w:customStyle="1" w:styleId="xl132">
    <w:name w:val="xl132"/>
    <w:basedOn w:val="Normal"/>
    <w:rsid w:val="00295D5D"/>
    <w:pPr>
      <w:pBdr>
        <w:top w:val="single" w:sz="4" w:space="0" w:color="auto"/>
        <w:left w:val="single" w:sz="4" w:space="0" w:color="auto"/>
        <w:bottom w:val="single" w:sz="4" w:space="0" w:color="auto"/>
        <w:right w:val="single" w:sz="8" w:space="0" w:color="auto"/>
      </w:pBdr>
      <w:shd w:val="clear" w:color="000000" w:fill="E2EFDA"/>
      <w:spacing w:before="100" w:beforeAutospacing="1" w:after="100" w:afterAutospacing="1" w:line="240" w:lineRule="auto"/>
      <w:textAlignment w:val="top"/>
    </w:pPr>
    <w:rPr>
      <w:rFonts w:ascii="Arial" w:eastAsia="Times New Roman" w:hAnsi="Arial" w:cs="Arial"/>
      <w:color w:val="000000"/>
      <w:kern w:val="0"/>
      <w:sz w:val="20"/>
      <w:szCs w:val="20"/>
      <w14:ligatures w14:val="none"/>
    </w:rPr>
  </w:style>
  <w:style w:type="paragraph" w:customStyle="1" w:styleId="xl133">
    <w:name w:val="xl133"/>
    <w:basedOn w:val="Normal"/>
    <w:rsid w:val="00295D5D"/>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pPr>
    <w:rPr>
      <w:rFonts w:ascii="Arial" w:eastAsia="Times New Roman" w:hAnsi="Arial" w:cs="Arial"/>
      <w:kern w:val="0"/>
      <w:sz w:val="20"/>
      <w:szCs w:val="20"/>
      <w14:ligatures w14:val="none"/>
    </w:rPr>
  </w:style>
  <w:style w:type="paragraph" w:customStyle="1" w:styleId="xl134">
    <w:name w:val="xl134"/>
    <w:basedOn w:val="Normal"/>
    <w:rsid w:val="00295D5D"/>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textAlignment w:val="top"/>
    </w:pPr>
    <w:rPr>
      <w:rFonts w:ascii="Arial" w:eastAsia="Times New Roman" w:hAnsi="Arial" w:cs="Arial"/>
      <w:kern w:val="0"/>
      <w:sz w:val="20"/>
      <w:szCs w:val="20"/>
      <w14:ligatures w14:val="none"/>
    </w:rPr>
  </w:style>
  <w:style w:type="paragraph" w:customStyle="1" w:styleId="xl135">
    <w:name w:val="xl135"/>
    <w:basedOn w:val="Normal"/>
    <w:rsid w:val="00295D5D"/>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textAlignment w:val="top"/>
    </w:pPr>
    <w:rPr>
      <w:rFonts w:ascii="Arial" w:eastAsia="Times New Roman" w:hAnsi="Arial" w:cs="Arial"/>
      <w:color w:val="000000"/>
      <w:kern w:val="0"/>
      <w:sz w:val="20"/>
      <w:szCs w:val="20"/>
      <w14:ligatures w14:val="none"/>
    </w:rPr>
  </w:style>
  <w:style w:type="paragraph" w:customStyle="1" w:styleId="xl136">
    <w:name w:val="xl136"/>
    <w:basedOn w:val="Normal"/>
    <w:rsid w:val="00295D5D"/>
    <w:pPr>
      <w:pBdr>
        <w:top w:val="single" w:sz="4" w:space="0" w:color="auto"/>
        <w:left w:val="single" w:sz="8" w:space="0" w:color="auto"/>
        <w:bottom w:val="single" w:sz="4" w:space="0" w:color="auto"/>
        <w:right w:val="single" w:sz="4" w:space="0" w:color="auto"/>
      </w:pBdr>
      <w:shd w:val="clear" w:color="000000" w:fill="FFF2CC"/>
      <w:spacing w:before="100" w:beforeAutospacing="1" w:after="100" w:afterAutospacing="1" w:line="240" w:lineRule="auto"/>
      <w:textAlignment w:val="top"/>
    </w:pPr>
    <w:rPr>
      <w:rFonts w:ascii="Arial" w:eastAsia="Times New Roman" w:hAnsi="Arial" w:cs="Arial"/>
      <w:color w:val="000000"/>
      <w:kern w:val="0"/>
      <w:sz w:val="20"/>
      <w:szCs w:val="20"/>
      <w14:ligatures w14:val="none"/>
    </w:rPr>
  </w:style>
  <w:style w:type="paragraph" w:customStyle="1" w:styleId="xl137">
    <w:name w:val="xl137"/>
    <w:basedOn w:val="Normal"/>
    <w:rsid w:val="00295D5D"/>
    <w:pPr>
      <w:pBdr>
        <w:top w:val="single" w:sz="4" w:space="0" w:color="auto"/>
        <w:bottom w:val="single" w:sz="4" w:space="0" w:color="auto"/>
        <w:right w:val="single" w:sz="4" w:space="0" w:color="auto"/>
      </w:pBdr>
      <w:shd w:val="clear" w:color="000000" w:fill="FFF2CC"/>
      <w:spacing w:before="100" w:beforeAutospacing="1" w:after="100" w:afterAutospacing="1" w:line="240" w:lineRule="auto"/>
    </w:pPr>
    <w:rPr>
      <w:rFonts w:ascii="Arial" w:eastAsia="Times New Roman" w:hAnsi="Arial" w:cs="Arial"/>
      <w:kern w:val="0"/>
      <w:sz w:val="20"/>
      <w:szCs w:val="20"/>
      <w14:ligatures w14:val="none"/>
    </w:rPr>
  </w:style>
  <w:style w:type="paragraph" w:customStyle="1" w:styleId="xl138">
    <w:name w:val="xl138"/>
    <w:basedOn w:val="Normal"/>
    <w:rsid w:val="00295D5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pPr>
    <w:rPr>
      <w:rFonts w:ascii="Arial" w:eastAsia="Times New Roman" w:hAnsi="Arial" w:cs="Arial"/>
      <w:kern w:val="0"/>
      <w:sz w:val="20"/>
      <w:szCs w:val="20"/>
      <w14:ligatures w14:val="none"/>
    </w:rPr>
  </w:style>
  <w:style w:type="paragraph" w:customStyle="1" w:styleId="xl139">
    <w:name w:val="xl139"/>
    <w:basedOn w:val="Normal"/>
    <w:rsid w:val="00295D5D"/>
    <w:pPr>
      <w:pBdr>
        <w:top w:val="single" w:sz="4" w:space="0" w:color="auto"/>
        <w:left w:val="single" w:sz="8" w:space="0" w:color="auto"/>
        <w:bottom w:val="single" w:sz="4" w:space="0" w:color="auto"/>
        <w:right w:val="single" w:sz="4" w:space="0" w:color="auto"/>
      </w:pBdr>
      <w:shd w:val="clear" w:color="000000" w:fill="FFF2CC"/>
      <w:spacing w:before="100" w:beforeAutospacing="1" w:after="100" w:afterAutospacing="1" w:line="240" w:lineRule="auto"/>
      <w:textAlignment w:val="top"/>
    </w:pPr>
    <w:rPr>
      <w:rFonts w:ascii="Arial" w:eastAsia="Times New Roman" w:hAnsi="Arial" w:cs="Arial"/>
      <w:kern w:val="0"/>
      <w:sz w:val="20"/>
      <w:szCs w:val="20"/>
      <w14:ligatures w14:val="none"/>
    </w:rPr>
  </w:style>
  <w:style w:type="paragraph" w:customStyle="1" w:styleId="norm">
    <w:name w:val="norm"/>
    <w:basedOn w:val="Normal"/>
    <w:rsid w:val="00295D5D"/>
    <w:pPr>
      <w:spacing w:before="100" w:beforeAutospacing="1" w:after="100" w:afterAutospacing="1" w:line="240" w:lineRule="auto"/>
    </w:pPr>
    <w:rPr>
      <w:rFonts w:ascii="Calibri" w:hAnsi="Calibri" w:cs="Calibri"/>
      <w:kern w:val="0"/>
      <w14:ligatures w14:val="none"/>
    </w:rPr>
  </w:style>
  <w:style w:type="paragraph" w:customStyle="1" w:styleId="pf0">
    <w:name w:val="pf0"/>
    <w:basedOn w:val="Normal"/>
    <w:rsid w:val="006C6AA3"/>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cf01">
    <w:name w:val="cf01"/>
    <w:basedOn w:val="DefaultParagraphFont"/>
    <w:rsid w:val="006C6AA3"/>
    <w:rPr>
      <w:rFonts w:ascii="Segoe UI" w:hAnsi="Segoe UI" w:cs="Segoe UI" w:hint="default"/>
      <w:sz w:val="18"/>
      <w:szCs w:val="18"/>
    </w:rPr>
  </w:style>
  <w:style w:type="table" w:styleId="GridTable4-Accent1">
    <w:name w:val="Grid Table 4 Accent 1"/>
    <w:basedOn w:val="TableNormal"/>
    <w:uiPriority w:val="49"/>
    <w:rsid w:val="00B8652E"/>
    <w:pPr>
      <w:spacing w:after="0" w:line="240" w:lineRule="auto"/>
    </w:pPr>
    <w:rPr>
      <w:kern w:val="0"/>
      <w:lang w:val="ro-RO"/>
      <w14:ligatures w14:val="none"/>
    </w:rPr>
    <w:tblPr>
      <w:tblStyleRowBandSize w:val="1"/>
      <w:tblStyleColBandSize w:val="1"/>
      <w:tblInd w:w="0" w:type="nil"/>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1Light-Accent1">
    <w:name w:val="Grid Table 1 Light Accent 1"/>
    <w:basedOn w:val="TableNormal"/>
    <w:uiPriority w:val="46"/>
    <w:rsid w:val="00877DE6"/>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character" w:customStyle="1" w:styleId="UnresolvedMention3">
    <w:name w:val="Unresolved Mention3"/>
    <w:basedOn w:val="DefaultParagraphFont"/>
    <w:uiPriority w:val="99"/>
    <w:semiHidden/>
    <w:unhideWhenUsed/>
    <w:rsid w:val="00F24817"/>
    <w:rPr>
      <w:color w:val="605E5C"/>
      <w:shd w:val="clear" w:color="auto" w:fill="E1DFDD"/>
    </w:rPr>
  </w:style>
  <w:style w:type="paragraph" w:styleId="EndnoteText">
    <w:name w:val="endnote text"/>
    <w:basedOn w:val="Normal"/>
    <w:link w:val="EndnoteTextChar"/>
    <w:uiPriority w:val="99"/>
    <w:semiHidden/>
    <w:unhideWhenUsed/>
    <w:rsid w:val="002445AE"/>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445AE"/>
    <w:rPr>
      <w:sz w:val="20"/>
      <w:szCs w:val="20"/>
    </w:rPr>
  </w:style>
  <w:style w:type="character" w:styleId="EndnoteReference">
    <w:name w:val="endnote reference"/>
    <w:basedOn w:val="DefaultParagraphFont"/>
    <w:uiPriority w:val="99"/>
    <w:semiHidden/>
    <w:unhideWhenUsed/>
    <w:rsid w:val="002445AE"/>
    <w:rPr>
      <w:vertAlign w:val="superscript"/>
    </w:rPr>
  </w:style>
  <w:style w:type="character" w:customStyle="1" w:styleId="cf11">
    <w:name w:val="cf11"/>
    <w:basedOn w:val="DefaultParagraphFont"/>
    <w:rsid w:val="002445AE"/>
    <w:rPr>
      <w:rFonts w:ascii="Segoe UI" w:hAnsi="Segoe UI" w:cs="Segoe UI" w:hint="default"/>
      <w:sz w:val="18"/>
      <w:szCs w:val="18"/>
    </w:rPr>
  </w:style>
  <w:style w:type="character" w:customStyle="1" w:styleId="salnbdy">
    <w:name w:val="s_aln_bdy"/>
    <w:basedOn w:val="DefaultParagraphFont"/>
    <w:rsid w:val="00EF3C3C"/>
  </w:style>
  <w:style w:type="character" w:styleId="PageNumber">
    <w:name w:val="page number"/>
    <w:basedOn w:val="DefaultParagraphFont"/>
    <w:uiPriority w:val="99"/>
    <w:semiHidden/>
    <w:unhideWhenUsed/>
    <w:rsid w:val="00171F71"/>
  </w:style>
  <w:style w:type="character" w:customStyle="1" w:styleId="apple-converted-space">
    <w:name w:val="apple-converted-space"/>
    <w:basedOn w:val="DefaultParagraphFont"/>
    <w:rsid w:val="00171F71"/>
  </w:style>
  <w:style w:type="character" w:styleId="UnresolvedMention">
    <w:name w:val="Unresolved Mention"/>
    <w:basedOn w:val="DefaultParagraphFont"/>
    <w:uiPriority w:val="99"/>
    <w:semiHidden/>
    <w:unhideWhenUsed/>
    <w:rsid w:val="00171F71"/>
    <w:rPr>
      <w:color w:val="605E5C"/>
      <w:shd w:val="clear" w:color="auto" w:fill="E1DFDD"/>
    </w:rPr>
  </w:style>
  <w:style w:type="table" w:customStyle="1" w:styleId="Tabelgril4-Accentuare11">
    <w:name w:val="Tabel grilă 4 - Accentuare 11"/>
    <w:basedOn w:val="TableNormal"/>
    <w:next w:val="GridTable4-Accent1"/>
    <w:uiPriority w:val="49"/>
    <w:rsid w:val="00C463C4"/>
    <w:pPr>
      <w:spacing w:after="0" w:line="240" w:lineRule="auto"/>
    </w:pPr>
    <w:rPr>
      <w:rFonts w:ascii="Calibri" w:eastAsia="Times New Roman" w:hAnsi="Calibri" w:cs="Times New Roman"/>
      <w:kern w:val="0"/>
      <w14:ligatures w14:val="none"/>
    </w:rPr>
    <w:tblPr>
      <w:tblStyleRowBandSize w:val="1"/>
      <w:tblStyleColBandSize w:val="1"/>
      <w:tblInd w:w="0" w:type="nil"/>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GridTable4-Accent11">
    <w:name w:val="Grid Table 4 - Accent 11"/>
    <w:basedOn w:val="TableNormal"/>
    <w:next w:val="GridTable4-Accent1"/>
    <w:uiPriority w:val="49"/>
    <w:rsid w:val="009F05D1"/>
    <w:pPr>
      <w:spacing w:before="120" w:after="0" w:line="240" w:lineRule="auto"/>
      <w:ind w:left="720"/>
      <w:jc w:val="both"/>
    </w:pPr>
    <w:rPr>
      <w:rFonts w:ascii="Calibri" w:eastAsia="Calibri" w:hAnsi="Calibri" w:cs="Calibri"/>
      <w:kern w:val="0"/>
      <w:lang w:val="ro-RO"/>
      <w14:ligatures w14:val="none"/>
    </w:rPr>
    <w:tblPr>
      <w:tblStyleRowBandSize w:val="1"/>
      <w:tblStyleColBandSize w:val="1"/>
      <w:tblBorders>
        <w:top w:val="single" w:sz="4" w:space="0" w:color="7FC0DB"/>
        <w:left w:val="single" w:sz="4" w:space="0" w:color="7FC0DB"/>
        <w:bottom w:val="single" w:sz="4" w:space="0" w:color="7FC0DB"/>
        <w:right w:val="single" w:sz="4" w:space="0" w:color="7FC0DB"/>
        <w:insideH w:val="single" w:sz="4" w:space="0" w:color="7FC0DB"/>
        <w:insideV w:val="single" w:sz="4" w:space="0" w:color="7FC0DB"/>
      </w:tblBorders>
    </w:tblPr>
    <w:tblStylePr w:type="firstRow">
      <w:rPr>
        <w:b/>
        <w:bCs/>
        <w:color w:val="FFFFFF"/>
      </w:rPr>
      <w:tblPr/>
      <w:tcPr>
        <w:tcBorders>
          <w:top w:val="single" w:sz="4" w:space="0" w:color="3494BA"/>
          <w:left w:val="single" w:sz="4" w:space="0" w:color="3494BA"/>
          <w:bottom w:val="single" w:sz="4" w:space="0" w:color="3494BA"/>
          <w:right w:val="single" w:sz="4" w:space="0" w:color="3494BA"/>
          <w:insideH w:val="nil"/>
          <w:insideV w:val="nil"/>
        </w:tcBorders>
        <w:shd w:val="clear" w:color="auto" w:fill="3494BA"/>
      </w:tcPr>
    </w:tblStylePr>
    <w:tblStylePr w:type="lastRow">
      <w:rPr>
        <w:b/>
        <w:bCs/>
      </w:rPr>
      <w:tblPr/>
      <w:tcPr>
        <w:tcBorders>
          <w:top w:val="double" w:sz="4" w:space="0" w:color="3494BA"/>
        </w:tcBorders>
      </w:tcPr>
    </w:tblStylePr>
    <w:tblStylePr w:type="firstCol">
      <w:rPr>
        <w:b/>
        <w:bCs/>
      </w:rPr>
    </w:tblStylePr>
    <w:tblStylePr w:type="lastCol">
      <w:rPr>
        <w:b/>
        <w:bCs/>
      </w:rPr>
    </w:tblStylePr>
    <w:tblStylePr w:type="band1Vert">
      <w:tblPr/>
      <w:tcPr>
        <w:shd w:val="clear" w:color="auto" w:fill="D4EAF3"/>
      </w:tcPr>
    </w:tblStylePr>
    <w:tblStylePr w:type="band1Horz">
      <w:tblPr/>
      <w:tcPr>
        <w:shd w:val="clear" w:color="auto" w:fill="D4EAF3"/>
      </w:tcPr>
    </w:tblStylePr>
  </w:style>
  <w:style w:type="table" w:customStyle="1" w:styleId="6">
    <w:name w:val="6"/>
    <w:basedOn w:val="TableNormal"/>
    <w:rsid w:val="009F05D1"/>
    <w:pPr>
      <w:spacing w:before="120" w:after="0" w:line="240" w:lineRule="auto"/>
      <w:ind w:left="720"/>
      <w:jc w:val="both"/>
    </w:pPr>
    <w:rPr>
      <w:rFonts w:ascii="Calibri" w:eastAsia="Calibri" w:hAnsi="Calibri" w:cs="Calibri"/>
      <w:kern w:val="0"/>
      <w:lang w:val="ro-RO"/>
      <w14:ligatures w14:val="none"/>
    </w:rPr>
    <w:tblPr>
      <w:tblStyleRowBandSize w:val="1"/>
      <w:tblStyleColBandSize w:val="1"/>
    </w:tblPr>
    <w:tblStylePr w:type="firstRow">
      <w:rPr>
        <w:b/>
        <w:color w:val="FFFFFF"/>
      </w:rPr>
      <w:tblPr/>
      <w:tcPr>
        <w:tcBorders>
          <w:top w:val="single" w:sz="4" w:space="0" w:color="3494BA"/>
          <w:left w:val="single" w:sz="4" w:space="0" w:color="3494BA"/>
          <w:bottom w:val="single" w:sz="4" w:space="0" w:color="3494BA"/>
          <w:right w:val="single" w:sz="4" w:space="0" w:color="3494BA"/>
          <w:insideH w:val="nil"/>
          <w:insideV w:val="nil"/>
        </w:tcBorders>
        <w:shd w:val="clear" w:color="auto" w:fill="3494BA"/>
      </w:tcPr>
    </w:tblStylePr>
    <w:tblStylePr w:type="lastRow">
      <w:rPr>
        <w:b/>
      </w:rPr>
      <w:tblPr/>
      <w:tcPr>
        <w:tcBorders>
          <w:top w:val="single" w:sz="4" w:space="0" w:color="3494BA"/>
        </w:tcBorders>
      </w:tcPr>
    </w:tblStylePr>
    <w:tblStylePr w:type="firstCol">
      <w:rPr>
        <w:b/>
      </w:rPr>
    </w:tblStylePr>
    <w:tblStylePr w:type="lastCol">
      <w:rPr>
        <w:b/>
      </w:rPr>
    </w:tblStylePr>
    <w:tblStylePr w:type="band1Vert">
      <w:tblPr/>
      <w:tcPr>
        <w:shd w:val="clear" w:color="auto" w:fill="D4EAF3"/>
      </w:tcPr>
    </w:tblStylePr>
    <w:tblStylePr w:type="band1Horz">
      <w:tblPr/>
      <w:tcPr>
        <w:shd w:val="clear" w:color="auto" w:fill="D4EAF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77035">
      <w:bodyDiv w:val="1"/>
      <w:marLeft w:val="0"/>
      <w:marRight w:val="0"/>
      <w:marTop w:val="0"/>
      <w:marBottom w:val="0"/>
      <w:divBdr>
        <w:top w:val="none" w:sz="0" w:space="0" w:color="auto"/>
        <w:left w:val="none" w:sz="0" w:space="0" w:color="auto"/>
        <w:bottom w:val="none" w:sz="0" w:space="0" w:color="auto"/>
        <w:right w:val="none" w:sz="0" w:space="0" w:color="auto"/>
      </w:divBdr>
    </w:div>
    <w:div w:id="9260036">
      <w:bodyDiv w:val="1"/>
      <w:marLeft w:val="0"/>
      <w:marRight w:val="0"/>
      <w:marTop w:val="0"/>
      <w:marBottom w:val="0"/>
      <w:divBdr>
        <w:top w:val="none" w:sz="0" w:space="0" w:color="auto"/>
        <w:left w:val="none" w:sz="0" w:space="0" w:color="auto"/>
        <w:bottom w:val="none" w:sz="0" w:space="0" w:color="auto"/>
        <w:right w:val="none" w:sz="0" w:space="0" w:color="auto"/>
      </w:divBdr>
    </w:div>
    <w:div w:id="64114342">
      <w:bodyDiv w:val="1"/>
      <w:marLeft w:val="0"/>
      <w:marRight w:val="0"/>
      <w:marTop w:val="0"/>
      <w:marBottom w:val="0"/>
      <w:divBdr>
        <w:top w:val="none" w:sz="0" w:space="0" w:color="auto"/>
        <w:left w:val="none" w:sz="0" w:space="0" w:color="auto"/>
        <w:bottom w:val="none" w:sz="0" w:space="0" w:color="auto"/>
        <w:right w:val="none" w:sz="0" w:space="0" w:color="auto"/>
      </w:divBdr>
    </w:div>
    <w:div w:id="73209593">
      <w:bodyDiv w:val="1"/>
      <w:marLeft w:val="0"/>
      <w:marRight w:val="0"/>
      <w:marTop w:val="0"/>
      <w:marBottom w:val="0"/>
      <w:divBdr>
        <w:top w:val="none" w:sz="0" w:space="0" w:color="auto"/>
        <w:left w:val="none" w:sz="0" w:space="0" w:color="auto"/>
        <w:bottom w:val="none" w:sz="0" w:space="0" w:color="auto"/>
        <w:right w:val="none" w:sz="0" w:space="0" w:color="auto"/>
      </w:divBdr>
    </w:div>
    <w:div w:id="129134783">
      <w:bodyDiv w:val="1"/>
      <w:marLeft w:val="0"/>
      <w:marRight w:val="0"/>
      <w:marTop w:val="0"/>
      <w:marBottom w:val="0"/>
      <w:divBdr>
        <w:top w:val="none" w:sz="0" w:space="0" w:color="auto"/>
        <w:left w:val="none" w:sz="0" w:space="0" w:color="auto"/>
        <w:bottom w:val="none" w:sz="0" w:space="0" w:color="auto"/>
        <w:right w:val="none" w:sz="0" w:space="0" w:color="auto"/>
      </w:divBdr>
    </w:div>
    <w:div w:id="195433920">
      <w:bodyDiv w:val="1"/>
      <w:marLeft w:val="0"/>
      <w:marRight w:val="0"/>
      <w:marTop w:val="0"/>
      <w:marBottom w:val="0"/>
      <w:divBdr>
        <w:top w:val="none" w:sz="0" w:space="0" w:color="auto"/>
        <w:left w:val="none" w:sz="0" w:space="0" w:color="auto"/>
        <w:bottom w:val="none" w:sz="0" w:space="0" w:color="auto"/>
        <w:right w:val="none" w:sz="0" w:space="0" w:color="auto"/>
      </w:divBdr>
    </w:div>
    <w:div w:id="220749550">
      <w:bodyDiv w:val="1"/>
      <w:marLeft w:val="0"/>
      <w:marRight w:val="0"/>
      <w:marTop w:val="0"/>
      <w:marBottom w:val="0"/>
      <w:divBdr>
        <w:top w:val="none" w:sz="0" w:space="0" w:color="auto"/>
        <w:left w:val="none" w:sz="0" w:space="0" w:color="auto"/>
        <w:bottom w:val="none" w:sz="0" w:space="0" w:color="auto"/>
        <w:right w:val="none" w:sz="0" w:space="0" w:color="auto"/>
      </w:divBdr>
    </w:div>
    <w:div w:id="248850674">
      <w:bodyDiv w:val="1"/>
      <w:marLeft w:val="0"/>
      <w:marRight w:val="0"/>
      <w:marTop w:val="0"/>
      <w:marBottom w:val="0"/>
      <w:divBdr>
        <w:top w:val="none" w:sz="0" w:space="0" w:color="auto"/>
        <w:left w:val="none" w:sz="0" w:space="0" w:color="auto"/>
        <w:bottom w:val="none" w:sz="0" w:space="0" w:color="auto"/>
        <w:right w:val="none" w:sz="0" w:space="0" w:color="auto"/>
      </w:divBdr>
      <w:divsChild>
        <w:div w:id="972758185">
          <w:marLeft w:val="-545"/>
          <w:marRight w:val="0"/>
          <w:marTop w:val="0"/>
          <w:marBottom w:val="0"/>
          <w:divBdr>
            <w:top w:val="none" w:sz="0" w:space="0" w:color="auto"/>
            <w:left w:val="none" w:sz="0" w:space="0" w:color="auto"/>
            <w:bottom w:val="none" w:sz="0" w:space="0" w:color="auto"/>
            <w:right w:val="none" w:sz="0" w:space="0" w:color="auto"/>
          </w:divBdr>
        </w:div>
      </w:divsChild>
    </w:div>
    <w:div w:id="288441830">
      <w:bodyDiv w:val="1"/>
      <w:marLeft w:val="0"/>
      <w:marRight w:val="0"/>
      <w:marTop w:val="0"/>
      <w:marBottom w:val="0"/>
      <w:divBdr>
        <w:top w:val="none" w:sz="0" w:space="0" w:color="auto"/>
        <w:left w:val="none" w:sz="0" w:space="0" w:color="auto"/>
        <w:bottom w:val="none" w:sz="0" w:space="0" w:color="auto"/>
        <w:right w:val="none" w:sz="0" w:space="0" w:color="auto"/>
      </w:divBdr>
    </w:div>
    <w:div w:id="292443627">
      <w:bodyDiv w:val="1"/>
      <w:marLeft w:val="0"/>
      <w:marRight w:val="0"/>
      <w:marTop w:val="0"/>
      <w:marBottom w:val="0"/>
      <w:divBdr>
        <w:top w:val="none" w:sz="0" w:space="0" w:color="auto"/>
        <w:left w:val="none" w:sz="0" w:space="0" w:color="auto"/>
        <w:bottom w:val="none" w:sz="0" w:space="0" w:color="auto"/>
        <w:right w:val="none" w:sz="0" w:space="0" w:color="auto"/>
      </w:divBdr>
    </w:div>
    <w:div w:id="306740576">
      <w:bodyDiv w:val="1"/>
      <w:marLeft w:val="0"/>
      <w:marRight w:val="0"/>
      <w:marTop w:val="0"/>
      <w:marBottom w:val="0"/>
      <w:divBdr>
        <w:top w:val="none" w:sz="0" w:space="0" w:color="auto"/>
        <w:left w:val="none" w:sz="0" w:space="0" w:color="auto"/>
        <w:bottom w:val="none" w:sz="0" w:space="0" w:color="auto"/>
        <w:right w:val="none" w:sz="0" w:space="0" w:color="auto"/>
      </w:divBdr>
    </w:div>
    <w:div w:id="344863120">
      <w:bodyDiv w:val="1"/>
      <w:marLeft w:val="0"/>
      <w:marRight w:val="0"/>
      <w:marTop w:val="0"/>
      <w:marBottom w:val="0"/>
      <w:divBdr>
        <w:top w:val="none" w:sz="0" w:space="0" w:color="auto"/>
        <w:left w:val="none" w:sz="0" w:space="0" w:color="auto"/>
        <w:bottom w:val="none" w:sz="0" w:space="0" w:color="auto"/>
        <w:right w:val="none" w:sz="0" w:space="0" w:color="auto"/>
      </w:divBdr>
    </w:div>
    <w:div w:id="406877669">
      <w:bodyDiv w:val="1"/>
      <w:marLeft w:val="0"/>
      <w:marRight w:val="0"/>
      <w:marTop w:val="0"/>
      <w:marBottom w:val="0"/>
      <w:divBdr>
        <w:top w:val="none" w:sz="0" w:space="0" w:color="auto"/>
        <w:left w:val="none" w:sz="0" w:space="0" w:color="auto"/>
        <w:bottom w:val="none" w:sz="0" w:space="0" w:color="auto"/>
        <w:right w:val="none" w:sz="0" w:space="0" w:color="auto"/>
      </w:divBdr>
    </w:div>
    <w:div w:id="434788557">
      <w:bodyDiv w:val="1"/>
      <w:marLeft w:val="0"/>
      <w:marRight w:val="0"/>
      <w:marTop w:val="0"/>
      <w:marBottom w:val="0"/>
      <w:divBdr>
        <w:top w:val="none" w:sz="0" w:space="0" w:color="auto"/>
        <w:left w:val="none" w:sz="0" w:space="0" w:color="auto"/>
        <w:bottom w:val="none" w:sz="0" w:space="0" w:color="auto"/>
        <w:right w:val="none" w:sz="0" w:space="0" w:color="auto"/>
      </w:divBdr>
    </w:div>
    <w:div w:id="503402238">
      <w:bodyDiv w:val="1"/>
      <w:marLeft w:val="0"/>
      <w:marRight w:val="0"/>
      <w:marTop w:val="0"/>
      <w:marBottom w:val="0"/>
      <w:divBdr>
        <w:top w:val="none" w:sz="0" w:space="0" w:color="auto"/>
        <w:left w:val="none" w:sz="0" w:space="0" w:color="auto"/>
        <w:bottom w:val="none" w:sz="0" w:space="0" w:color="auto"/>
        <w:right w:val="none" w:sz="0" w:space="0" w:color="auto"/>
      </w:divBdr>
    </w:div>
    <w:div w:id="545531566">
      <w:bodyDiv w:val="1"/>
      <w:marLeft w:val="0"/>
      <w:marRight w:val="0"/>
      <w:marTop w:val="0"/>
      <w:marBottom w:val="0"/>
      <w:divBdr>
        <w:top w:val="none" w:sz="0" w:space="0" w:color="auto"/>
        <w:left w:val="none" w:sz="0" w:space="0" w:color="auto"/>
        <w:bottom w:val="none" w:sz="0" w:space="0" w:color="auto"/>
        <w:right w:val="none" w:sz="0" w:space="0" w:color="auto"/>
      </w:divBdr>
      <w:divsChild>
        <w:div w:id="113523313">
          <w:marLeft w:val="-545"/>
          <w:marRight w:val="0"/>
          <w:marTop w:val="0"/>
          <w:marBottom w:val="0"/>
          <w:divBdr>
            <w:top w:val="none" w:sz="0" w:space="0" w:color="auto"/>
            <w:left w:val="none" w:sz="0" w:space="0" w:color="auto"/>
            <w:bottom w:val="none" w:sz="0" w:space="0" w:color="auto"/>
            <w:right w:val="none" w:sz="0" w:space="0" w:color="auto"/>
          </w:divBdr>
        </w:div>
      </w:divsChild>
    </w:div>
    <w:div w:id="564797772">
      <w:bodyDiv w:val="1"/>
      <w:marLeft w:val="0"/>
      <w:marRight w:val="0"/>
      <w:marTop w:val="0"/>
      <w:marBottom w:val="0"/>
      <w:divBdr>
        <w:top w:val="none" w:sz="0" w:space="0" w:color="auto"/>
        <w:left w:val="none" w:sz="0" w:space="0" w:color="auto"/>
        <w:bottom w:val="none" w:sz="0" w:space="0" w:color="auto"/>
        <w:right w:val="none" w:sz="0" w:space="0" w:color="auto"/>
      </w:divBdr>
    </w:div>
    <w:div w:id="597064993">
      <w:bodyDiv w:val="1"/>
      <w:marLeft w:val="0"/>
      <w:marRight w:val="0"/>
      <w:marTop w:val="0"/>
      <w:marBottom w:val="0"/>
      <w:divBdr>
        <w:top w:val="none" w:sz="0" w:space="0" w:color="auto"/>
        <w:left w:val="none" w:sz="0" w:space="0" w:color="auto"/>
        <w:bottom w:val="none" w:sz="0" w:space="0" w:color="auto"/>
        <w:right w:val="none" w:sz="0" w:space="0" w:color="auto"/>
      </w:divBdr>
    </w:div>
    <w:div w:id="642075643">
      <w:bodyDiv w:val="1"/>
      <w:marLeft w:val="0"/>
      <w:marRight w:val="0"/>
      <w:marTop w:val="0"/>
      <w:marBottom w:val="0"/>
      <w:divBdr>
        <w:top w:val="none" w:sz="0" w:space="0" w:color="auto"/>
        <w:left w:val="none" w:sz="0" w:space="0" w:color="auto"/>
        <w:bottom w:val="none" w:sz="0" w:space="0" w:color="auto"/>
        <w:right w:val="none" w:sz="0" w:space="0" w:color="auto"/>
      </w:divBdr>
    </w:div>
    <w:div w:id="720641603">
      <w:bodyDiv w:val="1"/>
      <w:marLeft w:val="0"/>
      <w:marRight w:val="0"/>
      <w:marTop w:val="0"/>
      <w:marBottom w:val="0"/>
      <w:divBdr>
        <w:top w:val="none" w:sz="0" w:space="0" w:color="auto"/>
        <w:left w:val="none" w:sz="0" w:space="0" w:color="auto"/>
        <w:bottom w:val="none" w:sz="0" w:space="0" w:color="auto"/>
        <w:right w:val="none" w:sz="0" w:space="0" w:color="auto"/>
      </w:divBdr>
    </w:div>
    <w:div w:id="882063805">
      <w:bodyDiv w:val="1"/>
      <w:marLeft w:val="0"/>
      <w:marRight w:val="0"/>
      <w:marTop w:val="0"/>
      <w:marBottom w:val="0"/>
      <w:divBdr>
        <w:top w:val="none" w:sz="0" w:space="0" w:color="auto"/>
        <w:left w:val="none" w:sz="0" w:space="0" w:color="auto"/>
        <w:bottom w:val="none" w:sz="0" w:space="0" w:color="auto"/>
        <w:right w:val="none" w:sz="0" w:space="0" w:color="auto"/>
      </w:divBdr>
    </w:div>
    <w:div w:id="904493571">
      <w:bodyDiv w:val="1"/>
      <w:marLeft w:val="0"/>
      <w:marRight w:val="0"/>
      <w:marTop w:val="0"/>
      <w:marBottom w:val="0"/>
      <w:divBdr>
        <w:top w:val="none" w:sz="0" w:space="0" w:color="auto"/>
        <w:left w:val="none" w:sz="0" w:space="0" w:color="auto"/>
        <w:bottom w:val="none" w:sz="0" w:space="0" w:color="auto"/>
        <w:right w:val="none" w:sz="0" w:space="0" w:color="auto"/>
      </w:divBdr>
    </w:div>
    <w:div w:id="960963401">
      <w:bodyDiv w:val="1"/>
      <w:marLeft w:val="0"/>
      <w:marRight w:val="0"/>
      <w:marTop w:val="0"/>
      <w:marBottom w:val="0"/>
      <w:divBdr>
        <w:top w:val="none" w:sz="0" w:space="0" w:color="auto"/>
        <w:left w:val="none" w:sz="0" w:space="0" w:color="auto"/>
        <w:bottom w:val="none" w:sz="0" w:space="0" w:color="auto"/>
        <w:right w:val="none" w:sz="0" w:space="0" w:color="auto"/>
      </w:divBdr>
    </w:div>
    <w:div w:id="968512114">
      <w:bodyDiv w:val="1"/>
      <w:marLeft w:val="0"/>
      <w:marRight w:val="0"/>
      <w:marTop w:val="0"/>
      <w:marBottom w:val="0"/>
      <w:divBdr>
        <w:top w:val="none" w:sz="0" w:space="0" w:color="auto"/>
        <w:left w:val="none" w:sz="0" w:space="0" w:color="auto"/>
        <w:bottom w:val="none" w:sz="0" w:space="0" w:color="auto"/>
        <w:right w:val="none" w:sz="0" w:space="0" w:color="auto"/>
      </w:divBdr>
      <w:divsChild>
        <w:div w:id="1977636510">
          <w:marLeft w:val="0"/>
          <w:marRight w:val="0"/>
          <w:marTop w:val="0"/>
          <w:marBottom w:val="0"/>
          <w:divBdr>
            <w:top w:val="none" w:sz="0" w:space="0" w:color="auto"/>
            <w:left w:val="none" w:sz="0" w:space="0" w:color="auto"/>
            <w:bottom w:val="none" w:sz="0" w:space="0" w:color="auto"/>
            <w:right w:val="none" w:sz="0" w:space="0" w:color="auto"/>
          </w:divBdr>
        </w:div>
        <w:div w:id="2091345074">
          <w:marLeft w:val="0"/>
          <w:marRight w:val="0"/>
          <w:marTop w:val="0"/>
          <w:marBottom w:val="0"/>
          <w:divBdr>
            <w:top w:val="none" w:sz="0" w:space="0" w:color="auto"/>
            <w:left w:val="none" w:sz="0" w:space="0" w:color="auto"/>
            <w:bottom w:val="none" w:sz="0" w:space="0" w:color="auto"/>
            <w:right w:val="none" w:sz="0" w:space="0" w:color="auto"/>
          </w:divBdr>
        </w:div>
        <w:div w:id="745306432">
          <w:marLeft w:val="0"/>
          <w:marRight w:val="0"/>
          <w:marTop w:val="0"/>
          <w:marBottom w:val="0"/>
          <w:divBdr>
            <w:top w:val="none" w:sz="0" w:space="0" w:color="auto"/>
            <w:left w:val="none" w:sz="0" w:space="0" w:color="auto"/>
            <w:bottom w:val="none" w:sz="0" w:space="0" w:color="auto"/>
            <w:right w:val="none" w:sz="0" w:space="0" w:color="auto"/>
          </w:divBdr>
        </w:div>
        <w:div w:id="812482060">
          <w:marLeft w:val="0"/>
          <w:marRight w:val="0"/>
          <w:marTop w:val="0"/>
          <w:marBottom w:val="0"/>
          <w:divBdr>
            <w:top w:val="none" w:sz="0" w:space="0" w:color="auto"/>
            <w:left w:val="none" w:sz="0" w:space="0" w:color="auto"/>
            <w:bottom w:val="none" w:sz="0" w:space="0" w:color="auto"/>
            <w:right w:val="none" w:sz="0" w:space="0" w:color="auto"/>
          </w:divBdr>
        </w:div>
      </w:divsChild>
    </w:div>
    <w:div w:id="1086995376">
      <w:bodyDiv w:val="1"/>
      <w:marLeft w:val="0"/>
      <w:marRight w:val="0"/>
      <w:marTop w:val="0"/>
      <w:marBottom w:val="0"/>
      <w:divBdr>
        <w:top w:val="none" w:sz="0" w:space="0" w:color="auto"/>
        <w:left w:val="none" w:sz="0" w:space="0" w:color="auto"/>
        <w:bottom w:val="none" w:sz="0" w:space="0" w:color="auto"/>
        <w:right w:val="none" w:sz="0" w:space="0" w:color="auto"/>
      </w:divBdr>
    </w:div>
    <w:div w:id="1109660780">
      <w:bodyDiv w:val="1"/>
      <w:marLeft w:val="0"/>
      <w:marRight w:val="0"/>
      <w:marTop w:val="0"/>
      <w:marBottom w:val="0"/>
      <w:divBdr>
        <w:top w:val="none" w:sz="0" w:space="0" w:color="auto"/>
        <w:left w:val="none" w:sz="0" w:space="0" w:color="auto"/>
        <w:bottom w:val="none" w:sz="0" w:space="0" w:color="auto"/>
        <w:right w:val="none" w:sz="0" w:space="0" w:color="auto"/>
      </w:divBdr>
      <w:divsChild>
        <w:div w:id="1445611804">
          <w:marLeft w:val="0"/>
          <w:marRight w:val="0"/>
          <w:marTop w:val="0"/>
          <w:marBottom w:val="0"/>
          <w:divBdr>
            <w:top w:val="none" w:sz="0" w:space="0" w:color="auto"/>
            <w:left w:val="none" w:sz="0" w:space="0" w:color="auto"/>
            <w:bottom w:val="none" w:sz="0" w:space="0" w:color="auto"/>
            <w:right w:val="none" w:sz="0" w:space="0" w:color="auto"/>
          </w:divBdr>
        </w:div>
        <w:div w:id="1565262256">
          <w:marLeft w:val="0"/>
          <w:marRight w:val="0"/>
          <w:marTop w:val="0"/>
          <w:marBottom w:val="0"/>
          <w:divBdr>
            <w:top w:val="none" w:sz="0" w:space="0" w:color="auto"/>
            <w:left w:val="none" w:sz="0" w:space="0" w:color="auto"/>
            <w:bottom w:val="none" w:sz="0" w:space="0" w:color="auto"/>
            <w:right w:val="none" w:sz="0" w:space="0" w:color="auto"/>
          </w:divBdr>
        </w:div>
      </w:divsChild>
    </w:div>
    <w:div w:id="1154252037">
      <w:bodyDiv w:val="1"/>
      <w:marLeft w:val="0"/>
      <w:marRight w:val="0"/>
      <w:marTop w:val="0"/>
      <w:marBottom w:val="0"/>
      <w:divBdr>
        <w:top w:val="none" w:sz="0" w:space="0" w:color="auto"/>
        <w:left w:val="none" w:sz="0" w:space="0" w:color="auto"/>
        <w:bottom w:val="none" w:sz="0" w:space="0" w:color="auto"/>
        <w:right w:val="none" w:sz="0" w:space="0" w:color="auto"/>
      </w:divBdr>
    </w:div>
    <w:div w:id="1156335158">
      <w:bodyDiv w:val="1"/>
      <w:marLeft w:val="0"/>
      <w:marRight w:val="0"/>
      <w:marTop w:val="0"/>
      <w:marBottom w:val="0"/>
      <w:divBdr>
        <w:top w:val="none" w:sz="0" w:space="0" w:color="auto"/>
        <w:left w:val="none" w:sz="0" w:space="0" w:color="auto"/>
        <w:bottom w:val="none" w:sz="0" w:space="0" w:color="auto"/>
        <w:right w:val="none" w:sz="0" w:space="0" w:color="auto"/>
      </w:divBdr>
    </w:div>
    <w:div w:id="1184782235">
      <w:bodyDiv w:val="1"/>
      <w:marLeft w:val="0"/>
      <w:marRight w:val="0"/>
      <w:marTop w:val="0"/>
      <w:marBottom w:val="0"/>
      <w:divBdr>
        <w:top w:val="none" w:sz="0" w:space="0" w:color="auto"/>
        <w:left w:val="none" w:sz="0" w:space="0" w:color="auto"/>
        <w:bottom w:val="none" w:sz="0" w:space="0" w:color="auto"/>
        <w:right w:val="none" w:sz="0" w:space="0" w:color="auto"/>
      </w:divBdr>
    </w:div>
    <w:div w:id="1282416419">
      <w:marLeft w:val="0"/>
      <w:marRight w:val="0"/>
      <w:marTop w:val="0"/>
      <w:marBottom w:val="0"/>
      <w:divBdr>
        <w:top w:val="none" w:sz="0" w:space="0" w:color="auto"/>
        <w:left w:val="none" w:sz="0" w:space="0" w:color="auto"/>
        <w:bottom w:val="none" w:sz="0" w:space="0" w:color="auto"/>
        <w:right w:val="none" w:sz="0" w:space="0" w:color="auto"/>
      </w:divBdr>
    </w:div>
    <w:div w:id="1304501614">
      <w:bodyDiv w:val="1"/>
      <w:marLeft w:val="0"/>
      <w:marRight w:val="0"/>
      <w:marTop w:val="0"/>
      <w:marBottom w:val="0"/>
      <w:divBdr>
        <w:top w:val="none" w:sz="0" w:space="0" w:color="auto"/>
        <w:left w:val="none" w:sz="0" w:space="0" w:color="auto"/>
        <w:bottom w:val="none" w:sz="0" w:space="0" w:color="auto"/>
        <w:right w:val="none" w:sz="0" w:space="0" w:color="auto"/>
      </w:divBdr>
    </w:div>
    <w:div w:id="1316375433">
      <w:bodyDiv w:val="1"/>
      <w:marLeft w:val="0"/>
      <w:marRight w:val="0"/>
      <w:marTop w:val="0"/>
      <w:marBottom w:val="0"/>
      <w:divBdr>
        <w:top w:val="none" w:sz="0" w:space="0" w:color="auto"/>
        <w:left w:val="none" w:sz="0" w:space="0" w:color="auto"/>
        <w:bottom w:val="none" w:sz="0" w:space="0" w:color="auto"/>
        <w:right w:val="none" w:sz="0" w:space="0" w:color="auto"/>
      </w:divBdr>
      <w:divsChild>
        <w:div w:id="475991582">
          <w:marLeft w:val="0"/>
          <w:marRight w:val="0"/>
          <w:marTop w:val="0"/>
          <w:marBottom w:val="0"/>
          <w:divBdr>
            <w:top w:val="none" w:sz="0" w:space="0" w:color="auto"/>
            <w:left w:val="none" w:sz="0" w:space="0" w:color="auto"/>
            <w:bottom w:val="none" w:sz="0" w:space="0" w:color="auto"/>
            <w:right w:val="none" w:sz="0" w:space="0" w:color="auto"/>
          </w:divBdr>
        </w:div>
      </w:divsChild>
    </w:div>
    <w:div w:id="1346201783">
      <w:bodyDiv w:val="1"/>
      <w:marLeft w:val="0"/>
      <w:marRight w:val="0"/>
      <w:marTop w:val="0"/>
      <w:marBottom w:val="0"/>
      <w:divBdr>
        <w:top w:val="none" w:sz="0" w:space="0" w:color="auto"/>
        <w:left w:val="none" w:sz="0" w:space="0" w:color="auto"/>
        <w:bottom w:val="none" w:sz="0" w:space="0" w:color="auto"/>
        <w:right w:val="none" w:sz="0" w:space="0" w:color="auto"/>
      </w:divBdr>
    </w:div>
    <w:div w:id="1387298137">
      <w:bodyDiv w:val="1"/>
      <w:marLeft w:val="0"/>
      <w:marRight w:val="0"/>
      <w:marTop w:val="0"/>
      <w:marBottom w:val="0"/>
      <w:divBdr>
        <w:top w:val="none" w:sz="0" w:space="0" w:color="auto"/>
        <w:left w:val="none" w:sz="0" w:space="0" w:color="auto"/>
        <w:bottom w:val="none" w:sz="0" w:space="0" w:color="auto"/>
        <w:right w:val="none" w:sz="0" w:space="0" w:color="auto"/>
      </w:divBdr>
    </w:div>
    <w:div w:id="1395741363">
      <w:bodyDiv w:val="1"/>
      <w:marLeft w:val="0"/>
      <w:marRight w:val="0"/>
      <w:marTop w:val="0"/>
      <w:marBottom w:val="0"/>
      <w:divBdr>
        <w:top w:val="none" w:sz="0" w:space="0" w:color="auto"/>
        <w:left w:val="none" w:sz="0" w:space="0" w:color="auto"/>
        <w:bottom w:val="none" w:sz="0" w:space="0" w:color="auto"/>
        <w:right w:val="none" w:sz="0" w:space="0" w:color="auto"/>
      </w:divBdr>
    </w:div>
    <w:div w:id="1472477972">
      <w:bodyDiv w:val="1"/>
      <w:marLeft w:val="0"/>
      <w:marRight w:val="0"/>
      <w:marTop w:val="0"/>
      <w:marBottom w:val="0"/>
      <w:divBdr>
        <w:top w:val="none" w:sz="0" w:space="0" w:color="auto"/>
        <w:left w:val="none" w:sz="0" w:space="0" w:color="auto"/>
        <w:bottom w:val="none" w:sz="0" w:space="0" w:color="auto"/>
        <w:right w:val="none" w:sz="0" w:space="0" w:color="auto"/>
      </w:divBdr>
    </w:div>
    <w:div w:id="1492482788">
      <w:bodyDiv w:val="1"/>
      <w:marLeft w:val="0"/>
      <w:marRight w:val="0"/>
      <w:marTop w:val="0"/>
      <w:marBottom w:val="0"/>
      <w:divBdr>
        <w:top w:val="none" w:sz="0" w:space="0" w:color="auto"/>
        <w:left w:val="none" w:sz="0" w:space="0" w:color="auto"/>
        <w:bottom w:val="none" w:sz="0" w:space="0" w:color="auto"/>
        <w:right w:val="none" w:sz="0" w:space="0" w:color="auto"/>
      </w:divBdr>
      <w:divsChild>
        <w:div w:id="2134665969">
          <w:marLeft w:val="-545"/>
          <w:marRight w:val="0"/>
          <w:marTop w:val="0"/>
          <w:marBottom w:val="0"/>
          <w:divBdr>
            <w:top w:val="none" w:sz="0" w:space="0" w:color="auto"/>
            <w:left w:val="none" w:sz="0" w:space="0" w:color="auto"/>
            <w:bottom w:val="none" w:sz="0" w:space="0" w:color="auto"/>
            <w:right w:val="none" w:sz="0" w:space="0" w:color="auto"/>
          </w:divBdr>
        </w:div>
      </w:divsChild>
    </w:div>
    <w:div w:id="1552882231">
      <w:bodyDiv w:val="1"/>
      <w:marLeft w:val="0"/>
      <w:marRight w:val="0"/>
      <w:marTop w:val="0"/>
      <w:marBottom w:val="0"/>
      <w:divBdr>
        <w:top w:val="none" w:sz="0" w:space="0" w:color="auto"/>
        <w:left w:val="none" w:sz="0" w:space="0" w:color="auto"/>
        <w:bottom w:val="none" w:sz="0" w:space="0" w:color="auto"/>
        <w:right w:val="none" w:sz="0" w:space="0" w:color="auto"/>
      </w:divBdr>
    </w:div>
    <w:div w:id="1588928177">
      <w:bodyDiv w:val="1"/>
      <w:marLeft w:val="0"/>
      <w:marRight w:val="0"/>
      <w:marTop w:val="0"/>
      <w:marBottom w:val="0"/>
      <w:divBdr>
        <w:top w:val="none" w:sz="0" w:space="0" w:color="auto"/>
        <w:left w:val="none" w:sz="0" w:space="0" w:color="auto"/>
        <w:bottom w:val="none" w:sz="0" w:space="0" w:color="auto"/>
        <w:right w:val="none" w:sz="0" w:space="0" w:color="auto"/>
      </w:divBdr>
    </w:div>
    <w:div w:id="1681933804">
      <w:bodyDiv w:val="1"/>
      <w:marLeft w:val="0"/>
      <w:marRight w:val="0"/>
      <w:marTop w:val="0"/>
      <w:marBottom w:val="0"/>
      <w:divBdr>
        <w:top w:val="none" w:sz="0" w:space="0" w:color="auto"/>
        <w:left w:val="none" w:sz="0" w:space="0" w:color="auto"/>
        <w:bottom w:val="none" w:sz="0" w:space="0" w:color="auto"/>
        <w:right w:val="none" w:sz="0" w:space="0" w:color="auto"/>
      </w:divBdr>
    </w:div>
    <w:div w:id="1685979640">
      <w:bodyDiv w:val="1"/>
      <w:marLeft w:val="0"/>
      <w:marRight w:val="0"/>
      <w:marTop w:val="0"/>
      <w:marBottom w:val="0"/>
      <w:divBdr>
        <w:top w:val="none" w:sz="0" w:space="0" w:color="auto"/>
        <w:left w:val="none" w:sz="0" w:space="0" w:color="auto"/>
        <w:bottom w:val="none" w:sz="0" w:space="0" w:color="auto"/>
        <w:right w:val="none" w:sz="0" w:space="0" w:color="auto"/>
      </w:divBdr>
    </w:div>
    <w:div w:id="1700550287">
      <w:bodyDiv w:val="1"/>
      <w:marLeft w:val="0"/>
      <w:marRight w:val="0"/>
      <w:marTop w:val="0"/>
      <w:marBottom w:val="0"/>
      <w:divBdr>
        <w:top w:val="none" w:sz="0" w:space="0" w:color="auto"/>
        <w:left w:val="none" w:sz="0" w:space="0" w:color="auto"/>
        <w:bottom w:val="none" w:sz="0" w:space="0" w:color="auto"/>
        <w:right w:val="none" w:sz="0" w:space="0" w:color="auto"/>
      </w:divBdr>
    </w:div>
    <w:div w:id="1751734841">
      <w:bodyDiv w:val="1"/>
      <w:marLeft w:val="0"/>
      <w:marRight w:val="0"/>
      <w:marTop w:val="0"/>
      <w:marBottom w:val="0"/>
      <w:divBdr>
        <w:top w:val="none" w:sz="0" w:space="0" w:color="auto"/>
        <w:left w:val="none" w:sz="0" w:space="0" w:color="auto"/>
        <w:bottom w:val="none" w:sz="0" w:space="0" w:color="auto"/>
        <w:right w:val="none" w:sz="0" w:space="0" w:color="auto"/>
      </w:divBdr>
    </w:div>
    <w:div w:id="1754426161">
      <w:bodyDiv w:val="1"/>
      <w:marLeft w:val="0"/>
      <w:marRight w:val="0"/>
      <w:marTop w:val="0"/>
      <w:marBottom w:val="0"/>
      <w:divBdr>
        <w:top w:val="none" w:sz="0" w:space="0" w:color="auto"/>
        <w:left w:val="none" w:sz="0" w:space="0" w:color="auto"/>
        <w:bottom w:val="none" w:sz="0" w:space="0" w:color="auto"/>
        <w:right w:val="none" w:sz="0" w:space="0" w:color="auto"/>
      </w:divBdr>
    </w:div>
    <w:div w:id="1784029587">
      <w:bodyDiv w:val="1"/>
      <w:marLeft w:val="0"/>
      <w:marRight w:val="0"/>
      <w:marTop w:val="0"/>
      <w:marBottom w:val="0"/>
      <w:divBdr>
        <w:top w:val="none" w:sz="0" w:space="0" w:color="auto"/>
        <w:left w:val="none" w:sz="0" w:space="0" w:color="auto"/>
        <w:bottom w:val="none" w:sz="0" w:space="0" w:color="auto"/>
        <w:right w:val="none" w:sz="0" w:space="0" w:color="auto"/>
      </w:divBdr>
    </w:div>
    <w:div w:id="1800680881">
      <w:bodyDiv w:val="1"/>
      <w:marLeft w:val="0"/>
      <w:marRight w:val="0"/>
      <w:marTop w:val="0"/>
      <w:marBottom w:val="0"/>
      <w:divBdr>
        <w:top w:val="none" w:sz="0" w:space="0" w:color="auto"/>
        <w:left w:val="none" w:sz="0" w:space="0" w:color="auto"/>
        <w:bottom w:val="none" w:sz="0" w:space="0" w:color="auto"/>
        <w:right w:val="none" w:sz="0" w:space="0" w:color="auto"/>
      </w:divBdr>
    </w:div>
    <w:div w:id="1846047094">
      <w:bodyDiv w:val="1"/>
      <w:marLeft w:val="0"/>
      <w:marRight w:val="0"/>
      <w:marTop w:val="0"/>
      <w:marBottom w:val="0"/>
      <w:divBdr>
        <w:top w:val="none" w:sz="0" w:space="0" w:color="auto"/>
        <w:left w:val="none" w:sz="0" w:space="0" w:color="auto"/>
        <w:bottom w:val="none" w:sz="0" w:space="0" w:color="auto"/>
        <w:right w:val="none" w:sz="0" w:space="0" w:color="auto"/>
      </w:divBdr>
      <w:divsChild>
        <w:div w:id="2029328879">
          <w:marLeft w:val="-545"/>
          <w:marRight w:val="0"/>
          <w:marTop w:val="0"/>
          <w:marBottom w:val="0"/>
          <w:divBdr>
            <w:top w:val="none" w:sz="0" w:space="0" w:color="auto"/>
            <w:left w:val="none" w:sz="0" w:space="0" w:color="auto"/>
            <w:bottom w:val="none" w:sz="0" w:space="0" w:color="auto"/>
            <w:right w:val="none" w:sz="0" w:space="0" w:color="auto"/>
          </w:divBdr>
        </w:div>
      </w:divsChild>
    </w:div>
    <w:div w:id="1852911551">
      <w:bodyDiv w:val="1"/>
      <w:marLeft w:val="0"/>
      <w:marRight w:val="0"/>
      <w:marTop w:val="0"/>
      <w:marBottom w:val="0"/>
      <w:divBdr>
        <w:top w:val="none" w:sz="0" w:space="0" w:color="auto"/>
        <w:left w:val="none" w:sz="0" w:space="0" w:color="auto"/>
        <w:bottom w:val="none" w:sz="0" w:space="0" w:color="auto"/>
        <w:right w:val="none" w:sz="0" w:space="0" w:color="auto"/>
      </w:divBdr>
      <w:divsChild>
        <w:div w:id="259871332">
          <w:marLeft w:val="0"/>
          <w:marRight w:val="0"/>
          <w:marTop w:val="0"/>
          <w:marBottom w:val="0"/>
          <w:divBdr>
            <w:top w:val="none" w:sz="0" w:space="0" w:color="auto"/>
            <w:left w:val="none" w:sz="0" w:space="0" w:color="auto"/>
            <w:bottom w:val="none" w:sz="0" w:space="0" w:color="auto"/>
            <w:right w:val="none" w:sz="0" w:space="0" w:color="auto"/>
          </w:divBdr>
        </w:div>
        <w:div w:id="1445537998">
          <w:marLeft w:val="0"/>
          <w:marRight w:val="0"/>
          <w:marTop w:val="0"/>
          <w:marBottom w:val="0"/>
          <w:divBdr>
            <w:top w:val="none" w:sz="0" w:space="0" w:color="auto"/>
            <w:left w:val="none" w:sz="0" w:space="0" w:color="auto"/>
            <w:bottom w:val="none" w:sz="0" w:space="0" w:color="auto"/>
            <w:right w:val="none" w:sz="0" w:space="0" w:color="auto"/>
          </w:divBdr>
        </w:div>
      </w:divsChild>
    </w:div>
    <w:div w:id="1863587809">
      <w:bodyDiv w:val="1"/>
      <w:marLeft w:val="0"/>
      <w:marRight w:val="0"/>
      <w:marTop w:val="0"/>
      <w:marBottom w:val="0"/>
      <w:divBdr>
        <w:top w:val="none" w:sz="0" w:space="0" w:color="auto"/>
        <w:left w:val="none" w:sz="0" w:space="0" w:color="auto"/>
        <w:bottom w:val="none" w:sz="0" w:space="0" w:color="auto"/>
        <w:right w:val="none" w:sz="0" w:space="0" w:color="auto"/>
      </w:divBdr>
    </w:div>
    <w:div w:id="1891915754">
      <w:bodyDiv w:val="1"/>
      <w:marLeft w:val="0"/>
      <w:marRight w:val="0"/>
      <w:marTop w:val="0"/>
      <w:marBottom w:val="0"/>
      <w:divBdr>
        <w:top w:val="none" w:sz="0" w:space="0" w:color="auto"/>
        <w:left w:val="none" w:sz="0" w:space="0" w:color="auto"/>
        <w:bottom w:val="none" w:sz="0" w:space="0" w:color="auto"/>
        <w:right w:val="none" w:sz="0" w:space="0" w:color="auto"/>
      </w:divBdr>
    </w:div>
    <w:div w:id="1933247015">
      <w:bodyDiv w:val="1"/>
      <w:marLeft w:val="0"/>
      <w:marRight w:val="0"/>
      <w:marTop w:val="0"/>
      <w:marBottom w:val="0"/>
      <w:divBdr>
        <w:top w:val="none" w:sz="0" w:space="0" w:color="auto"/>
        <w:left w:val="none" w:sz="0" w:space="0" w:color="auto"/>
        <w:bottom w:val="none" w:sz="0" w:space="0" w:color="auto"/>
        <w:right w:val="none" w:sz="0" w:space="0" w:color="auto"/>
      </w:divBdr>
    </w:div>
    <w:div w:id="1934513462">
      <w:marLeft w:val="0"/>
      <w:marRight w:val="0"/>
      <w:marTop w:val="0"/>
      <w:marBottom w:val="0"/>
      <w:divBdr>
        <w:top w:val="none" w:sz="0" w:space="0" w:color="auto"/>
        <w:left w:val="none" w:sz="0" w:space="0" w:color="auto"/>
        <w:bottom w:val="none" w:sz="0" w:space="0" w:color="auto"/>
        <w:right w:val="none" w:sz="0" w:space="0" w:color="auto"/>
      </w:divBdr>
    </w:div>
    <w:div w:id="1977683377">
      <w:bodyDiv w:val="1"/>
      <w:marLeft w:val="0"/>
      <w:marRight w:val="0"/>
      <w:marTop w:val="0"/>
      <w:marBottom w:val="0"/>
      <w:divBdr>
        <w:top w:val="none" w:sz="0" w:space="0" w:color="auto"/>
        <w:left w:val="none" w:sz="0" w:space="0" w:color="auto"/>
        <w:bottom w:val="none" w:sz="0" w:space="0" w:color="auto"/>
        <w:right w:val="none" w:sz="0" w:space="0" w:color="auto"/>
      </w:divBdr>
    </w:div>
    <w:div w:id="2042167656">
      <w:bodyDiv w:val="1"/>
      <w:marLeft w:val="0"/>
      <w:marRight w:val="0"/>
      <w:marTop w:val="0"/>
      <w:marBottom w:val="0"/>
      <w:divBdr>
        <w:top w:val="none" w:sz="0" w:space="0" w:color="auto"/>
        <w:left w:val="none" w:sz="0" w:space="0" w:color="auto"/>
        <w:bottom w:val="none" w:sz="0" w:space="0" w:color="auto"/>
        <w:right w:val="none" w:sz="0" w:space="0" w:color="auto"/>
      </w:divBdr>
    </w:div>
    <w:div w:id="2107849591">
      <w:bodyDiv w:val="1"/>
      <w:marLeft w:val="0"/>
      <w:marRight w:val="0"/>
      <w:marTop w:val="0"/>
      <w:marBottom w:val="0"/>
      <w:divBdr>
        <w:top w:val="none" w:sz="0" w:space="0" w:color="auto"/>
        <w:left w:val="none" w:sz="0" w:space="0" w:color="auto"/>
        <w:bottom w:val="none" w:sz="0" w:space="0" w:color="auto"/>
        <w:right w:val="none" w:sz="0" w:space="0" w:color="auto"/>
      </w:divBdr>
    </w:div>
    <w:div w:id="21187191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xGa/AACHuBaD9acxij3zUXRQ9iQ==">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</go:docsCustomData>
</go:gDocsCustomXmlDataStorage>
</file>

<file path=customXml/itemProps1.xml><?xml version="1.0" encoding="utf-8"?>
<ds:datastoreItem xmlns:ds="http://schemas.openxmlformats.org/officeDocument/2006/customXml" ds:itemID="{6A3073F5-934F-4798-9298-D2517FF83617}">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7</Pages>
  <Words>2728</Words>
  <Characters>15553</Characters>
  <Application>Microsoft Office Word</Application>
  <DocSecurity>0</DocSecurity>
  <Lines>129</Lines>
  <Paragraphs>36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18245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Aura Dragomir</dc:creator>
  <cp:lastModifiedBy>spla</cp:lastModifiedBy>
  <cp:revision>12</cp:revision>
  <cp:lastPrinted>2025-08-14T06:02:00Z</cp:lastPrinted>
  <dcterms:created xsi:type="dcterms:W3CDTF">2025-09-23T08:22:00Z</dcterms:created>
  <dcterms:modified xsi:type="dcterms:W3CDTF">2026-02-03T13:28:00Z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2023-09-13T09:55:15Z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d322bb39-8de2-428f-8560-175dea93e2ae</vt:lpwstr>
  </property>
  <property fmtid="{D5CDD505-2E9C-101B-9397-08002B2CF9AE}" pid="8" name="MSIP_Label_6bd9ddd1-4d20-43f6-abfa-fc3c07406f94_ContentBits">
    <vt:lpwstr>0</vt:lpwstr>
  </property>
</Properties>
</file>